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76B25" w:rsidRPr="00976407" w:rsidRDefault="00B76B25" w:rsidP="0009495A">
      <w:pPr>
        <w:jc w:val="both"/>
        <w:rPr>
          <w:rFonts w:ascii="Cambria" w:hAnsi="Cambria"/>
          <w:b/>
          <w:bCs/>
          <w:color w:val="808080"/>
          <w:szCs w:val="22"/>
        </w:rPr>
      </w:pPr>
      <w:bookmarkStart w:id="0" w:name="_Toc105058092"/>
      <w:r w:rsidRPr="00976407">
        <w:rPr>
          <w:rFonts w:ascii="Cambria" w:hAnsi="Cambria"/>
          <w:b/>
          <w:bCs/>
          <w:color w:val="808080"/>
          <w:szCs w:val="22"/>
        </w:rPr>
        <w:tab/>
      </w:r>
      <w:r w:rsidRPr="00976407">
        <w:rPr>
          <w:rFonts w:ascii="Cambria" w:hAnsi="Cambria"/>
          <w:b/>
          <w:bCs/>
          <w:color w:val="808080"/>
          <w:szCs w:val="22"/>
        </w:rPr>
        <w:tab/>
      </w:r>
    </w:p>
    <w:p w:rsidR="00B76B25" w:rsidRPr="00976407" w:rsidRDefault="00B76B25" w:rsidP="0009495A">
      <w:pPr>
        <w:jc w:val="both"/>
        <w:rPr>
          <w:rFonts w:ascii="Cambria" w:hAnsi="Cambria"/>
          <w:b/>
          <w:bCs/>
          <w:color w:val="808080"/>
          <w:szCs w:val="22"/>
        </w:rPr>
      </w:pPr>
      <w:r w:rsidRPr="00976407">
        <w:rPr>
          <w:rFonts w:ascii="Cambria" w:hAnsi="Cambria"/>
          <w:b/>
          <w:bCs/>
          <w:color w:val="808080"/>
          <w:szCs w:val="22"/>
        </w:rPr>
        <w:tab/>
      </w:r>
      <w:r w:rsidRPr="00976407">
        <w:rPr>
          <w:rFonts w:ascii="Cambria" w:hAnsi="Cambria"/>
          <w:b/>
          <w:bCs/>
          <w:color w:val="808080"/>
          <w:szCs w:val="22"/>
        </w:rPr>
        <w:tab/>
      </w:r>
      <w:r w:rsidRPr="00976407">
        <w:rPr>
          <w:rFonts w:ascii="Cambria" w:hAnsi="Cambria"/>
          <w:b/>
          <w:bCs/>
          <w:color w:val="808080"/>
          <w:szCs w:val="22"/>
        </w:rPr>
        <w:tab/>
      </w:r>
      <w:r w:rsidRPr="00976407">
        <w:rPr>
          <w:rFonts w:ascii="Cambria" w:hAnsi="Cambria"/>
          <w:b/>
          <w:bCs/>
          <w:color w:val="808080"/>
          <w:szCs w:val="22"/>
        </w:rPr>
        <w:tab/>
      </w:r>
      <w:r w:rsidRPr="00976407">
        <w:rPr>
          <w:rFonts w:ascii="Cambria" w:hAnsi="Cambria"/>
          <w:b/>
          <w:bCs/>
          <w:color w:val="808080"/>
          <w:szCs w:val="22"/>
        </w:rPr>
        <w:tab/>
      </w:r>
    </w:p>
    <w:p w:rsidR="00B76B25" w:rsidRPr="00976407" w:rsidRDefault="00B76B25" w:rsidP="0009495A">
      <w:pPr>
        <w:jc w:val="center"/>
        <w:rPr>
          <w:rFonts w:ascii="Cambria" w:hAnsi="Cambria"/>
          <w:color w:val="808080"/>
          <w:sz w:val="36"/>
          <w:szCs w:val="36"/>
        </w:rPr>
      </w:pPr>
      <w:r w:rsidRPr="00976407">
        <w:rPr>
          <w:rFonts w:ascii="Cambria" w:hAnsi="Cambria"/>
          <w:color w:val="808080"/>
          <w:sz w:val="36"/>
          <w:szCs w:val="36"/>
        </w:rPr>
        <w:t>Media and Entertainment Skills Council</w:t>
      </w:r>
    </w:p>
    <w:p w:rsidR="00B76B25" w:rsidRPr="00976407" w:rsidRDefault="00B76B25" w:rsidP="0009495A">
      <w:pPr>
        <w:jc w:val="center"/>
        <w:rPr>
          <w:rFonts w:ascii="Cambria" w:hAnsi="Cambria"/>
          <w:color w:val="808080"/>
          <w:sz w:val="36"/>
          <w:szCs w:val="36"/>
        </w:rPr>
      </w:pPr>
      <w:r w:rsidRPr="00976407">
        <w:rPr>
          <w:rFonts w:ascii="Cambria" w:hAnsi="Cambria"/>
          <w:color w:val="808080"/>
          <w:sz w:val="36"/>
          <w:szCs w:val="36"/>
        </w:rPr>
        <w:t>(MESC)</w:t>
      </w:r>
    </w:p>
    <w:p w:rsidR="00B76B25" w:rsidRPr="00976407" w:rsidRDefault="00B76B25" w:rsidP="0009495A">
      <w:pPr>
        <w:pStyle w:val="Heading1"/>
        <w:spacing w:line="24" w:lineRule="atLeast"/>
        <w:jc w:val="center"/>
        <w:rPr>
          <w:rFonts w:ascii="Cambria" w:hAnsi="Cambria"/>
          <w:color w:val="808080"/>
          <w:szCs w:val="22"/>
        </w:rPr>
      </w:pPr>
    </w:p>
    <w:p w:rsidR="00DA02C7" w:rsidRPr="00976407" w:rsidRDefault="0009495A" w:rsidP="0009495A">
      <w:pPr>
        <w:jc w:val="center"/>
        <w:rPr>
          <w:rFonts w:ascii="Cambria" w:hAnsi="Cambria"/>
          <w:color w:val="808080"/>
          <w:sz w:val="32"/>
          <w:szCs w:val="36"/>
        </w:rPr>
      </w:pPr>
      <w:r w:rsidRPr="00976407">
        <w:rPr>
          <w:rFonts w:ascii="Cambria" w:hAnsi="Cambria"/>
          <w:color w:val="808080"/>
          <w:sz w:val="32"/>
          <w:szCs w:val="36"/>
        </w:rPr>
        <w:t xml:space="preserve">Selection of Academic Partner for Operating </w:t>
      </w:r>
      <w:r w:rsidR="00C058C2" w:rsidRPr="00976407">
        <w:rPr>
          <w:rFonts w:ascii="Cambria" w:hAnsi="Cambria"/>
          <w:color w:val="808080"/>
          <w:sz w:val="32"/>
          <w:szCs w:val="36"/>
        </w:rPr>
        <w:t xml:space="preserve">Authorized </w:t>
      </w:r>
      <w:r w:rsidRPr="00976407">
        <w:rPr>
          <w:rFonts w:ascii="Cambria" w:hAnsi="Cambria"/>
          <w:color w:val="808080"/>
          <w:sz w:val="32"/>
          <w:szCs w:val="36"/>
        </w:rPr>
        <w:t xml:space="preserve">World Skills Training Center </w:t>
      </w:r>
      <w:r w:rsidR="00C058C2" w:rsidRPr="00976407">
        <w:rPr>
          <w:rFonts w:ascii="Cambria" w:hAnsi="Cambria"/>
          <w:color w:val="808080"/>
          <w:sz w:val="32"/>
          <w:szCs w:val="36"/>
        </w:rPr>
        <w:t xml:space="preserve">(AWSTC) </w:t>
      </w:r>
      <w:r w:rsidR="00DA02C7" w:rsidRPr="00976407">
        <w:rPr>
          <w:rFonts w:ascii="Cambria" w:hAnsi="Cambria"/>
          <w:color w:val="808080"/>
          <w:sz w:val="32"/>
          <w:szCs w:val="36"/>
        </w:rPr>
        <w:t xml:space="preserve">under Skills represented during National/International Competition </w:t>
      </w:r>
    </w:p>
    <w:p w:rsidR="00B76B25" w:rsidRPr="00976407" w:rsidRDefault="00DA02C7" w:rsidP="0009495A">
      <w:pPr>
        <w:jc w:val="center"/>
        <w:rPr>
          <w:rFonts w:ascii="Cambria" w:hAnsi="Cambria"/>
          <w:color w:val="808080"/>
          <w:sz w:val="32"/>
          <w:szCs w:val="36"/>
        </w:rPr>
      </w:pPr>
      <w:r w:rsidRPr="00976407">
        <w:rPr>
          <w:rFonts w:ascii="Cambria" w:hAnsi="Cambria"/>
          <w:color w:val="808080"/>
          <w:sz w:val="32"/>
          <w:szCs w:val="36"/>
        </w:rPr>
        <w:t>by MESC</w:t>
      </w:r>
    </w:p>
    <w:p w:rsidR="00B76B25" w:rsidRPr="00976407" w:rsidRDefault="00B76B25" w:rsidP="0009495A">
      <w:pPr>
        <w:jc w:val="center"/>
        <w:rPr>
          <w:rFonts w:ascii="Cambria" w:hAnsi="Cambria"/>
          <w:color w:val="808080"/>
        </w:rPr>
      </w:pPr>
    </w:p>
    <w:p w:rsidR="00B76B25" w:rsidRPr="00976407" w:rsidRDefault="00F34EBC" w:rsidP="0009495A">
      <w:pPr>
        <w:spacing w:line="24" w:lineRule="atLeast"/>
        <w:ind w:left="48" w:hanging="14"/>
        <w:jc w:val="center"/>
        <w:rPr>
          <w:rFonts w:ascii="Cambria" w:hAnsi="Cambria"/>
          <w:color w:val="808080"/>
        </w:rPr>
      </w:pPr>
      <w:r w:rsidRPr="00976407">
        <w:rPr>
          <w:rFonts w:ascii="Cambria" w:hAnsi="Cambria"/>
          <w:noProof/>
          <w:color w:val="808080"/>
        </w:rPr>
        <w:pict>
          <v:line id="Line 3" o:spid="_x0000_s1026" style="position:absolute;left:0;text-align:left;z-index:251657216;visibility:visible" from="0,5.9pt" to="411.6pt,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" strokeweight="6pt">
            <v:stroke linestyle="thickBetweenThin"/>
          </v:line>
        </w:pict>
      </w:r>
    </w:p>
    <w:p w:rsidR="00B76B25" w:rsidRPr="00976407" w:rsidRDefault="00B76B25" w:rsidP="0009495A">
      <w:pPr>
        <w:pStyle w:val="Heading2"/>
        <w:spacing w:line="240" w:lineRule="auto"/>
        <w:rPr>
          <w:rFonts w:ascii="Cambria" w:hAnsi="Cambria"/>
          <w:smallCaps/>
          <w:color w:val="808080"/>
          <w:szCs w:val="22"/>
        </w:rPr>
      </w:pPr>
    </w:p>
    <w:p w:rsidR="00B76B25" w:rsidRPr="00976407" w:rsidRDefault="00B76B25" w:rsidP="0009495A">
      <w:pPr>
        <w:jc w:val="center"/>
        <w:rPr>
          <w:rFonts w:ascii="Cambria" w:hAnsi="Cambria"/>
          <w:color w:val="808080"/>
          <w:sz w:val="32"/>
          <w:szCs w:val="36"/>
        </w:rPr>
      </w:pPr>
      <w:r w:rsidRPr="00976407">
        <w:rPr>
          <w:rFonts w:ascii="Cambria" w:hAnsi="Cambria"/>
          <w:color w:val="808080"/>
          <w:sz w:val="32"/>
          <w:szCs w:val="36"/>
        </w:rPr>
        <w:t>INVITATION FOR EXPRESSION OF INTEREST (EOI)</w:t>
      </w:r>
    </w:p>
    <w:p w:rsidR="00B76B25" w:rsidRPr="00976407" w:rsidRDefault="00B76B25" w:rsidP="0009495A">
      <w:pPr>
        <w:pStyle w:val="Heading1"/>
        <w:spacing w:line="24" w:lineRule="atLeast"/>
        <w:jc w:val="center"/>
        <w:rPr>
          <w:rFonts w:ascii="Cambria" w:hAnsi="Cambria"/>
          <w:color w:val="808080"/>
          <w:szCs w:val="22"/>
        </w:rPr>
      </w:pPr>
    </w:p>
    <w:p w:rsidR="00B76B25" w:rsidRPr="00976407" w:rsidRDefault="002655F5" w:rsidP="0009495A">
      <w:pPr>
        <w:jc w:val="center"/>
        <w:rPr>
          <w:rFonts w:ascii="Cambria" w:hAnsi="Cambria"/>
          <w:color w:val="808080"/>
          <w:sz w:val="32"/>
          <w:szCs w:val="36"/>
        </w:rPr>
      </w:pPr>
      <w:r w:rsidRPr="00976407">
        <w:rPr>
          <w:rFonts w:ascii="Cambria" w:hAnsi="Cambria"/>
          <w:color w:val="808080"/>
          <w:sz w:val="32"/>
          <w:szCs w:val="36"/>
        </w:rPr>
        <w:t>20</w:t>
      </w:r>
      <w:r w:rsidRPr="00976407">
        <w:rPr>
          <w:rFonts w:ascii="Cambria" w:hAnsi="Cambria"/>
          <w:color w:val="808080"/>
          <w:sz w:val="32"/>
          <w:szCs w:val="36"/>
          <w:vertAlign w:val="superscript"/>
        </w:rPr>
        <w:t>th</w:t>
      </w:r>
      <w:r w:rsidRPr="00976407">
        <w:rPr>
          <w:rFonts w:ascii="Cambria" w:hAnsi="Cambria"/>
          <w:color w:val="808080"/>
          <w:sz w:val="32"/>
          <w:szCs w:val="36"/>
        </w:rPr>
        <w:t xml:space="preserve"> </w:t>
      </w:r>
      <w:r w:rsidR="0009495A" w:rsidRPr="00976407">
        <w:rPr>
          <w:rFonts w:ascii="Cambria" w:hAnsi="Cambria"/>
          <w:color w:val="808080"/>
          <w:sz w:val="32"/>
          <w:szCs w:val="36"/>
        </w:rPr>
        <w:t>May</w:t>
      </w:r>
      <w:r w:rsidR="00B76B25" w:rsidRPr="00976407">
        <w:rPr>
          <w:rFonts w:ascii="Cambria" w:hAnsi="Cambria"/>
          <w:color w:val="808080"/>
          <w:sz w:val="32"/>
          <w:szCs w:val="36"/>
        </w:rPr>
        <w:t xml:space="preserve"> 201</w:t>
      </w:r>
      <w:r w:rsidR="0009495A" w:rsidRPr="00976407">
        <w:rPr>
          <w:rFonts w:ascii="Cambria" w:hAnsi="Cambria"/>
          <w:color w:val="808080"/>
          <w:sz w:val="32"/>
          <w:szCs w:val="36"/>
        </w:rPr>
        <w:t>9</w:t>
      </w:r>
    </w:p>
    <w:p w:rsidR="00B76B25" w:rsidRPr="00976407" w:rsidRDefault="00B76B25" w:rsidP="0009495A">
      <w:pPr>
        <w:pStyle w:val="Heading1"/>
        <w:spacing w:line="24" w:lineRule="atLeast"/>
        <w:jc w:val="center"/>
        <w:rPr>
          <w:rFonts w:ascii="Cambria" w:hAnsi="Cambria"/>
          <w:color w:val="808080"/>
          <w:szCs w:val="22"/>
        </w:rPr>
      </w:pPr>
    </w:p>
    <w:p w:rsidR="00B76B25" w:rsidRPr="00976407" w:rsidRDefault="00B76B25" w:rsidP="0009495A">
      <w:pPr>
        <w:jc w:val="center"/>
        <w:rPr>
          <w:rFonts w:ascii="Cambria" w:hAnsi="Cambria"/>
          <w:b/>
          <w:bCs/>
          <w:color w:val="808080"/>
          <w:szCs w:val="22"/>
        </w:rPr>
      </w:pPr>
    </w:p>
    <w:p w:rsidR="00B76B25" w:rsidRPr="00976407" w:rsidRDefault="00B76B25" w:rsidP="0009495A">
      <w:pPr>
        <w:jc w:val="center"/>
        <w:rPr>
          <w:rFonts w:ascii="Cambria" w:hAnsi="Cambria"/>
          <w:b/>
          <w:bCs/>
          <w:color w:val="808080"/>
          <w:szCs w:val="22"/>
        </w:rPr>
      </w:pPr>
    </w:p>
    <w:p w:rsidR="00B76B25" w:rsidRPr="00976407" w:rsidRDefault="00B76B25" w:rsidP="0009495A">
      <w:pPr>
        <w:jc w:val="center"/>
        <w:rPr>
          <w:rFonts w:ascii="Cambria" w:hAnsi="Cambria"/>
          <w:b/>
          <w:bCs/>
          <w:color w:val="808080"/>
          <w:szCs w:val="22"/>
        </w:rPr>
      </w:pPr>
    </w:p>
    <w:p w:rsidR="00B76B25" w:rsidRPr="00976407" w:rsidRDefault="00B76B25" w:rsidP="0009495A">
      <w:pPr>
        <w:jc w:val="center"/>
        <w:rPr>
          <w:rFonts w:ascii="Cambria" w:hAnsi="Cambria"/>
          <w:b/>
          <w:bCs/>
          <w:color w:val="808080"/>
          <w:szCs w:val="22"/>
        </w:rPr>
      </w:pPr>
    </w:p>
    <w:p w:rsidR="00B76B25" w:rsidRPr="00976407" w:rsidRDefault="00B76B25" w:rsidP="0009495A">
      <w:pPr>
        <w:jc w:val="center"/>
        <w:rPr>
          <w:rFonts w:ascii="Cambria" w:hAnsi="Cambria"/>
          <w:color w:val="808080"/>
          <w:sz w:val="28"/>
          <w:szCs w:val="36"/>
        </w:rPr>
      </w:pPr>
      <w:r w:rsidRPr="00976407">
        <w:rPr>
          <w:rFonts w:ascii="Cambria" w:hAnsi="Cambria"/>
          <w:color w:val="808080"/>
          <w:sz w:val="28"/>
          <w:szCs w:val="36"/>
        </w:rPr>
        <w:t xml:space="preserve">EOI Submission Date: </w:t>
      </w:r>
      <w:r w:rsidR="002655F5" w:rsidRPr="00976407">
        <w:rPr>
          <w:rFonts w:ascii="Cambria" w:hAnsi="Cambria"/>
          <w:color w:val="808080"/>
          <w:sz w:val="28"/>
          <w:szCs w:val="36"/>
        </w:rPr>
        <w:t>20</w:t>
      </w:r>
      <w:r w:rsidR="002655F5" w:rsidRPr="00976407">
        <w:rPr>
          <w:rFonts w:ascii="Cambria" w:hAnsi="Cambria"/>
          <w:color w:val="808080"/>
          <w:sz w:val="28"/>
          <w:szCs w:val="36"/>
          <w:vertAlign w:val="superscript"/>
        </w:rPr>
        <w:t>th</w:t>
      </w:r>
      <w:r w:rsidR="002655F5" w:rsidRPr="00976407">
        <w:rPr>
          <w:rFonts w:ascii="Cambria" w:hAnsi="Cambria"/>
          <w:color w:val="808080"/>
          <w:sz w:val="28"/>
          <w:szCs w:val="36"/>
        </w:rPr>
        <w:t xml:space="preserve"> </w:t>
      </w:r>
      <w:r w:rsidR="0009495A" w:rsidRPr="00976407">
        <w:rPr>
          <w:rFonts w:ascii="Cambria" w:hAnsi="Cambria"/>
          <w:color w:val="808080"/>
          <w:sz w:val="28"/>
          <w:szCs w:val="36"/>
        </w:rPr>
        <w:t>June</w:t>
      </w:r>
      <w:r w:rsidR="00306A93" w:rsidRPr="00976407">
        <w:rPr>
          <w:rFonts w:ascii="Cambria" w:hAnsi="Cambria"/>
          <w:color w:val="808080"/>
          <w:sz w:val="28"/>
          <w:szCs w:val="36"/>
        </w:rPr>
        <w:t xml:space="preserve"> 201</w:t>
      </w:r>
      <w:r w:rsidR="0009495A" w:rsidRPr="00976407">
        <w:rPr>
          <w:rFonts w:ascii="Cambria" w:hAnsi="Cambria"/>
          <w:color w:val="808080"/>
          <w:sz w:val="28"/>
          <w:szCs w:val="36"/>
        </w:rPr>
        <w:t>9</w:t>
      </w:r>
    </w:p>
    <w:p w:rsidR="00B76B25" w:rsidRPr="00976407" w:rsidRDefault="00B76B25" w:rsidP="0009495A">
      <w:pPr>
        <w:jc w:val="center"/>
        <w:rPr>
          <w:rFonts w:ascii="Cambria" w:hAnsi="Cambria"/>
          <w:b/>
          <w:bCs/>
          <w:color w:val="808080"/>
          <w:szCs w:val="22"/>
        </w:rPr>
      </w:pPr>
    </w:p>
    <w:p w:rsidR="0009495A" w:rsidRPr="00976407" w:rsidRDefault="0009495A" w:rsidP="0009495A">
      <w:pPr>
        <w:jc w:val="center"/>
        <w:rPr>
          <w:rFonts w:ascii="Cambria" w:hAnsi="Cambria"/>
          <w:b/>
          <w:bCs/>
          <w:color w:val="808080"/>
          <w:szCs w:val="22"/>
        </w:rPr>
      </w:pPr>
    </w:p>
    <w:p w:rsidR="00B76B25" w:rsidRPr="00976407" w:rsidRDefault="00B76B25" w:rsidP="0009495A">
      <w:pPr>
        <w:jc w:val="center"/>
        <w:rPr>
          <w:rFonts w:ascii="Cambria" w:hAnsi="Cambria"/>
          <w:b/>
          <w:bCs/>
          <w:color w:val="808080"/>
          <w:szCs w:val="22"/>
        </w:rPr>
      </w:pPr>
    </w:p>
    <w:p w:rsidR="00B76B25" w:rsidRPr="00976407" w:rsidRDefault="0009495A" w:rsidP="0009495A">
      <w:pPr>
        <w:jc w:val="center"/>
        <w:rPr>
          <w:rFonts w:ascii="Cambria" w:hAnsi="Cambria"/>
          <w:b/>
          <w:bCs/>
          <w:color w:val="808080"/>
          <w:szCs w:val="22"/>
        </w:rPr>
      </w:pPr>
      <w:r w:rsidRPr="00976407">
        <w:rPr>
          <w:rFonts w:ascii="Cambria" w:hAnsi="Cambria"/>
          <w:b/>
          <w:bCs/>
          <w:color w:val="808080"/>
          <w:szCs w:val="22"/>
        </w:rPr>
        <w:t>Send via Courier / E-Mail To:</w:t>
      </w:r>
    </w:p>
    <w:p w:rsidR="00B76B25" w:rsidRPr="00976407" w:rsidRDefault="0009495A" w:rsidP="0009495A">
      <w:pPr>
        <w:jc w:val="center"/>
        <w:rPr>
          <w:rFonts w:ascii="Cambria" w:hAnsi="Cambria"/>
          <w:color w:val="808080"/>
        </w:rPr>
      </w:pPr>
      <w:r w:rsidRPr="00976407">
        <w:rPr>
          <w:rFonts w:ascii="Cambria" w:hAnsi="Cambria"/>
          <w:color w:val="808080"/>
        </w:rPr>
        <w:t>Chief Executive Officer</w:t>
      </w:r>
      <w:r w:rsidR="00B76B25" w:rsidRPr="00976407">
        <w:rPr>
          <w:rFonts w:ascii="Cambria" w:hAnsi="Cambria"/>
          <w:color w:val="808080"/>
        </w:rPr>
        <w:t>,</w:t>
      </w:r>
    </w:p>
    <w:p w:rsidR="00B76B25" w:rsidRPr="00976407" w:rsidRDefault="00B76B25" w:rsidP="0009495A">
      <w:pPr>
        <w:jc w:val="center"/>
        <w:rPr>
          <w:rFonts w:ascii="Cambria" w:hAnsi="Cambria"/>
          <w:b/>
          <w:color w:val="808080"/>
        </w:rPr>
      </w:pPr>
      <w:r w:rsidRPr="00976407">
        <w:rPr>
          <w:rFonts w:ascii="Cambria" w:hAnsi="Cambria"/>
          <w:b/>
          <w:color w:val="808080"/>
        </w:rPr>
        <w:t>Media and Entertainment Skills Council</w:t>
      </w:r>
    </w:p>
    <w:p w:rsidR="00B76B25" w:rsidRPr="00976407" w:rsidRDefault="0009495A" w:rsidP="0009495A">
      <w:pPr>
        <w:jc w:val="center"/>
        <w:rPr>
          <w:rFonts w:ascii="Cambria" w:hAnsi="Cambria"/>
          <w:color w:val="808080"/>
        </w:rPr>
      </w:pPr>
      <w:r w:rsidRPr="00976407">
        <w:rPr>
          <w:rFonts w:ascii="Cambria" w:hAnsi="Cambria"/>
          <w:color w:val="808080"/>
        </w:rPr>
        <w:t>522-24, 5</w:t>
      </w:r>
      <w:r w:rsidRPr="00976407">
        <w:rPr>
          <w:rFonts w:ascii="Cambria" w:hAnsi="Cambria"/>
          <w:color w:val="808080"/>
          <w:vertAlign w:val="superscript"/>
        </w:rPr>
        <w:t>th</w:t>
      </w:r>
      <w:r w:rsidRPr="00976407">
        <w:rPr>
          <w:rFonts w:ascii="Cambria" w:hAnsi="Cambria"/>
          <w:color w:val="808080"/>
        </w:rPr>
        <w:t xml:space="preserve"> Floor, DLF Tower A</w:t>
      </w:r>
      <w:r w:rsidR="00B76B25" w:rsidRPr="00976407">
        <w:rPr>
          <w:rFonts w:ascii="Cambria" w:hAnsi="Cambria"/>
          <w:color w:val="808080"/>
        </w:rPr>
        <w:t>,</w:t>
      </w:r>
      <w:r w:rsidRPr="00976407">
        <w:rPr>
          <w:rFonts w:ascii="Cambria" w:hAnsi="Cambria"/>
          <w:color w:val="808080"/>
        </w:rPr>
        <w:t xml:space="preserve"> Jasola,</w:t>
      </w:r>
      <w:r w:rsidR="00B76B25" w:rsidRPr="00976407">
        <w:rPr>
          <w:rFonts w:ascii="Cambria" w:hAnsi="Cambria"/>
          <w:color w:val="808080"/>
        </w:rPr>
        <w:t xml:space="preserve"> New Delhi- 1100</w:t>
      </w:r>
      <w:r w:rsidRPr="00976407">
        <w:rPr>
          <w:rFonts w:ascii="Cambria" w:hAnsi="Cambria"/>
          <w:color w:val="808080"/>
        </w:rPr>
        <w:t>25</w:t>
      </w:r>
    </w:p>
    <w:p w:rsidR="00B76B25" w:rsidRPr="00976407" w:rsidRDefault="000655B3" w:rsidP="0009495A">
      <w:pPr>
        <w:jc w:val="center"/>
        <w:rPr>
          <w:rFonts w:ascii="Cambria" w:hAnsi="Cambria"/>
          <w:color w:val="808080"/>
        </w:rPr>
      </w:pPr>
      <w:r w:rsidRPr="00976407">
        <w:rPr>
          <w:rFonts w:ascii="Cambria" w:hAnsi="Cambria"/>
          <w:color w:val="808080"/>
        </w:rPr>
        <w:t>E</w:t>
      </w:r>
      <w:r w:rsidR="0009495A" w:rsidRPr="00976407">
        <w:rPr>
          <w:rFonts w:ascii="Cambria" w:hAnsi="Cambria"/>
          <w:color w:val="808080"/>
        </w:rPr>
        <w:t>-M</w:t>
      </w:r>
      <w:r w:rsidRPr="00976407">
        <w:rPr>
          <w:rFonts w:ascii="Cambria" w:hAnsi="Cambria"/>
          <w:color w:val="808080"/>
        </w:rPr>
        <w:t xml:space="preserve">ail: </w:t>
      </w:r>
      <w:r w:rsidR="0009495A" w:rsidRPr="00976407">
        <w:rPr>
          <w:rFonts w:ascii="Cambria" w:hAnsi="Cambria"/>
          <w:color w:val="808080"/>
        </w:rPr>
        <w:t>mohit.soni@mescindia.org</w:t>
      </w:r>
      <w:r w:rsidR="00B76B25" w:rsidRPr="00976407">
        <w:rPr>
          <w:rFonts w:ascii="Cambria" w:hAnsi="Cambria"/>
          <w:color w:val="808080"/>
        </w:rPr>
        <w:t xml:space="preserve">, T: </w:t>
      </w:r>
      <w:r w:rsidRPr="00976407">
        <w:rPr>
          <w:rFonts w:ascii="Cambria" w:hAnsi="Cambria"/>
          <w:color w:val="808080"/>
        </w:rPr>
        <w:t>91-11-</w:t>
      </w:r>
      <w:r w:rsidR="0009495A" w:rsidRPr="00976407">
        <w:rPr>
          <w:rFonts w:ascii="Cambria" w:hAnsi="Cambria"/>
          <w:color w:val="808080"/>
        </w:rPr>
        <w:t>49048335</w:t>
      </w:r>
      <w:r w:rsidRPr="00976407">
        <w:rPr>
          <w:rFonts w:ascii="Cambria" w:hAnsi="Cambria"/>
          <w:color w:val="808080"/>
        </w:rPr>
        <w:t xml:space="preserve">, </w:t>
      </w:r>
      <w:r w:rsidR="00B76B25" w:rsidRPr="00976407">
        <w:rPr>
          <w:rFonts w:ascii="Cambria" w:hAnsi="Cambria"/>
          <w:color w:val="808080"/>
        </w:rPr>
        <w:t>91-</w:t>
      </w:r>
      <w:r w:rsidR="0009495A" w:rsidRPr="00976407">
        <w:rPr>
          <w:rFonts w:ascii="Cambria" w:hAnsi="Cambria"/>
          <w:color w:val="808080"/>
        </w:rPr>
        <w:t>9971120204</w:t>
      </w:r>
    </w:p>
    <w:p w:rsidR="00B76B25" w:rsidRPr="00976407" w:rsidRDefault="00B76B25" w:rsidP="0009495A">
      <w:pPr>
        <w:jc w:val="both"/>
        <w:rPr>
          <w:rFonts w:ascii="Cambria" w:hAnsi="Cambria"/>
          <w:b/>
          <w:bCs/>
          <w:color w:val="808080"/>
        </w:rPr>
      </w:pPr>
    </w:p>
    <w:p w:rsidR="00B76B25" w:rsidRPr="00976407" w:rsidRDefault="00B76B25" w:rsidP="0009495A">
      <w:pPr>
        <w:jc w:val="both"/>
        <w:rPr>
          <w:rFonts w:ascii="Cambria" w:hAnsi="Cambria"/>
          <w:b/>
          <w:bCs/>
          <w:color w:val="808080"/>
        </w:rPr>
      </w:pPr>
    </w:p>
    <w:p w:rsidR="00B76B25" w:rsidRPr="00976407" w:rsidRDefault="00B76B25" w:rsidP="0009495A">
      <w:pPr>
        <w:jc w:val="both"/>
        <w:rPr>
          <w:rFonts w:ascii="Cambria" w:hAnsi="Cambria"/>
          <w:color w:val="808080"/>
          <w:szCs w:val="22"/>
        </w:rPr>
      </w:pPr>
    </w:p>
    <w:p w:rsidR="00B76B25" w:rsidRPr="00976407" w:rsidRDefault="00B76B25" w:rsidP="0009495A">
      <w:pPr>
        <w:jc w:val="both"/>
        <w:rPr>
          <w:rFonts w:ascii="Cambria" w:hAnsi="Cambria"/>
          <w:color w:val="808080"/>
          <w:szCs w:val="22"/>
        </w:rPr>
      </w:pPr>
    </w:p>
    <w:p w:rsidR="00B76B25" w:rsidRPr="00976407" w:rsidRDefault="00B76B25" w:rsidP="0009495A">
      <w:pPr>
        <w:jc w:val="both"/>
        <w:rPr>
          <w:rFonts w:ascii="Cambria" w:hAnsi="Cambria"/>
          <w:color w:val="808080"/>
          <w:szCs w:val="22"/>
        </w:rPr>
      </w:pPr>
    </w:p>
    <w:p w:rsidR="00B76B25" w:rsidRPr="00976407" w:rsidRDefault="00B76B25" w:rsidP="0009495A">
      <w:pPr>
        <w:jc w:val="both"/>
        <w:rPr>
          <w:rFonts w:ascii="Cambria" w:hAnsi="Cambria"/>
          <w:color w:val="808080"/>
          <w:szCs w:val="22"/>
        </w:rPr>
      </w:pPr>
    </w:p>
    <w:p w:rsidR="00B76B25" w:rsidRPr="00976407" w:rsidRDefault="00B76B25" w:rsidP="0009495A">
      <w:pPr>
        <w:jc w:val="both"/>
        <w:rPr>
          <w:rFonts w:ascii="Cambria" w:hAnsi="Cambria"/>
          <w:color w:val="808080"/>
          <w:szCs w:val="22"/>
        </w:rPr>
      </w:pPr>
    </w:p>
    <w:p w:rsidR="00B76B25" w:rsidRPr="00976407" w:rsidRDefault="00B76B25" w:rsidP="0009495A">
      <w:pPr>
        <w:jc w:val="both"/>
        <w:rPr>
          <w:rFonts w:ascii="Cambria" w:hAnsi="Cambria"/>
          <w:color w:val="808080"/>
          <w:szCs w:val="22"/>
        </w:rPr>
      </w:pPr>
    </w:p>
    <w:p w:rsidR="00B76B25" w:rsidRPr="00976407" w:rsidRDefault="00B76B25" w:rsidP="0009495A">
      <w:pPr>
        <w:jc w:val="both"/>
        <w:rPr>
          <w:rFonts w:ascii="Cambria" w:hAnsi="Cambria"/>
          <w:color w:val="808080"/>
          <w:szCs w:val="22"/>
        </w:rPr>
      </w:pPr>
    </w:p>
    <w:p w:rsidR="00B76B25" w:rsidRPr="00976407" w:rsidRDefault="00B76B25" w:rsidP="0009495A">
      <w:pPr>
        <w:jc w:val="both"/>
        <w:rPr>
          <w:rFonts w:ascii="Cambria" w:hAnsi="Cambria"/>
          <w:color w:val="808080"/>
          <w:szCs w:val="22"/>
        </w:rPr>
      </w:pPr>
    </w:p>
    <w:p w:rsidR="00B76B25" w:rsidRPr="00976407" w:rsidRDefault="00B76B25" w:rsidP="0009495A">
      <w:pPr>
        <w:jc w:val="both"/>
        <w:rPr>
          <w:rFonts w:ascii="Cambria" w:hAnsi="Cambria"/>
          <w:color w:val="808080"/>
          <w:szCs w:val="22"/>
        </w:rPr>
      </w:pPr>
    </w:p>
    <w:p w:rsidR="00B76B25" w:rsidRPr="00976407" w:rsidRDefault="00B76B25" w:rsidP="0009495A">
      <w:pPr>
        <w:jc w:val="both"/>
        <w:rPr>
          <w:rFonts w:ascii="Cambria" w:hAnsi="Cambria"/>
          <w:color w:val="808080"/>
          <w:szCs w:val="22"/>
        </w:rPr>
      </w:pPr>
    </w:p>
    <w:p w:rsidR="00B76B25" w:rsidRPr="00976407" w:rsidRDefault="00B76B25" w:rsidP="0009495A">
      <w:pPr>
        <w:jc w:val="both"/>
        <w:rPr>
          <w:rFonts w:ascii="Cambria" w:hAnsi="Cambria"/>
          <w:color w:val="808080"/>
          <w:szCs w:val="22"/>
        </w:rPr>
      </w:pPr>
    </w:p>
    <w:p w:rsidR="00B76B25" w:rsidRPr="00976407" w:rsidRDefault="00B76B25" w:rsidP="0009495A">
      <w:pPr>
        <w:jc w:val="both"/>
        <w:rPr>
          <w:rFonts w:ascii="Cambria" w:hAnsi="Cambria"/>
          <w:color w:val="808080"/>
          <w:szCs w:val="22"/>
        </w:rPr>
      </w:pPr>
    </w:p>
    <w:p w:rsidR="00B76B25" w:rsidRPr="00976407" w:rsidRDefault="00B76B25" w:rsidP="0009495A">
      <w:pPr>
        <w:jc w:val="both"/>
        <w:rPr>
          <w:rFonts w:ascii="Cambria" w:hAnsi="Cambria"/>
          <w:color w:val="808080"/>
          <w:szCs w:val="22"/>
        </w:rPr>
      </w:pPr>
    </w:p>
    <w:p w:rsidR="00B76B25" w:rsidRPr="00976407" w:rsidRDefault="00B76B25" w:rsidP="0009495A">
      <w:pPr>
        <w:jc w:val="both"/>
        <w:rPr>
          <w:rFonts w:ascii="Cambria" w:hAnsi="Cambria"/>
          <w:color w:val="808080"/>
          <w:szCs w:val="22"/>
        </w:rPr>
      </w:pPr>
    </w:p>
    <w:p w:rsidR="00B76B25" w:rsidRPr="00976407" w:rsidRDefault="00F34EBC" w:rsidP="0009495A">
      <w:pPr>
        <w:jc w:val="both"/>
        <w:rPr>
          <w:rFonts w:ascii="Cambria" w:hAnsi="Cambria"/>
          <w:color w:val="808080"/>
          <w:szCs w:val="22"/>
        </w:rPr>
      </w:pPr>
      <w:r w:rsidRPr="00976407">
        <w:rPr>
          <w:rFonts w:ascii="Cambria" w:hAnsi="Cambria"/>
          <w:noProof/>
          <w:color w:val="808080"/>
          <w:szCs w:val="22"/>
        </w:rPr>
        <w:lastRenderedPageBreak/>
        <w:pict>
          <v:shapetype id="_x0000_t202" coordsize="21600,21600" o:spt="202" path="m,l,21600r21600,l21600,xe">
            <v:stroke joinstyle="miter"/>
            <v:path gradientshapeok="t" o:connecttype="rect"/>
          </v:shapetype>
          <v:shape id="Text Box 33" o:spid="_x0000_s1027" type="#_x0000_t202" style="position:absolute;left:0;text-align:left;margin-left:387pt;margin-top:33.5pt;width:36pt;height:36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" stroked="f">
            <v:textbox>
              <w:txbxContent>
                <w:p w:rsidR="007D7FC6" w:rsidRDefault="007D7FC6" w:rsidP="00B76B25"/>
              </w:txbxContent>
            </v:textbox>
          </v:shape>
        </w:pict>
      </w:r>
    </w:p>
    <w:p w:rsidR="00B76B25" w:rsidRPr="00976407" w:rsidRDefault="00B76B25" w:rsidP="0009495A">
      <w:pPr>
        <w:jc w:val="both"/>
        <w:rPr>
          <w:rFonts w:ascii="Cambria" w:hAnsi="Cambria"/>
          <w:color w:val="808080"/>
          <w:szCs w:val="22"/>
        </w:rPr>
      </w:pPr>
    </w:p>
    <w:p w:rsidR="00B76B25" w:rsidRPr="00976407" w:rsidRDefault="00B76B25" w:rsidP="0009495A">
      <w:pPr>
        <w:shd w:val="clear" w:color="auto" w:fill="E0E0E0"/>
        <w:spacing w:line="360" w:lineRule="auto"/>
        <w:jc w:val="both"/>
        <w:rPr>
          <w:rFonts w:ascii="Cambria" w:hAnsi="Cambria"/>
          <w:b/>
          <w:smallCaps/>
          <w:color w:val="808080"/>
          <w:szCs w:val="22"/>
        </w:rPr>
      </w:pPr>
      <w:r w:rsidRPr="00976407">
        <w:rPr>
          <w:rFonts w:ascii="Cambria" w:hAnsi="Cambria"/>
          <w:b/>
          <w:smallCaps/>
          <w:color w:val="808080"/>
          <w:sz w:val="38"/>
          <w:szCs w:val="22"/>
        </w:rPr>
        <w:t>T</w:t>
      </w:r>
      <w:r w:rsidRPr="00976407">
        <w:rPr>
          <w:rFonts w:ascii="Cambria" w:hAnsi="Cambria"/>
          <w:b/>
          <w:smallCaps/>
          <w:color w:val="808080"/>
          <w:szCs w:val="22"/>
        </w:rPr>
        <w:t xml:space="preserve">able </w:t>
      </w:r>
      <w:r w:rsidRPr="00976407">
        <w:rPr>
          <w:rFonts w:ascii="Cambria" w:hAnsi="Cambria"/>
          <w:b/>
          <w:smallCaps/>
          <w:color w:val="808080"/>
          <w:sz w:val="38"/>
          <w:szCs w:val="22"/>
        </w:rPr>
        <w:t>O</w:t>
      </w:r>
      <w:r w:rsidRPr="00976407">
        <w:rPr>
          <w:rFonts w:ascii="Cambria" w:hAnsi="Cambria"/>
          <w:b/>
          <w:smallCaps/>
          <w:color w:val="808080"/>
          <w:szCs w:val="22"/>
        </w:rPr>
        <w:t xml:space="preserve">f </w:t>
      </w:r>
      <w:r w:rsidRPr="00976407">
        <w:rPr>
          <w:rFonts w:ascii="Cambria" w:hAnsi="Cambria"/>
          <w:b/>
          <w:smallCaps/>
          <w:color w:val="808080"/>
          <w:sz w:val="38"/>
          <w:szCs w:val="22"/>
        </w:rPr>
        <w:t>C</w:t>
      </w:r>
      <w:r w:rsidRPr="00976407">
        <w:rPr>
          <w:rFonts w:ascii="Cambria" w:hAnsi="Cambria"/>
          <w:b/>
          <w:smallCaps/>
          <w:color w:val="808080"/>
          <w:szCs w:val="22"/>
        </w:rPr>
        <w:t>ontents</w:t>
      </w:r>
    </w:p>
    <w:p w:rsidR="00B76B25" w:rsidRPr="00976407" w:rsidRDefault="00B76B25" w:rsidP="0009495A">
      <w:pPr>
        <w:pStyle w:val="subhead1"/>
        <w:spacing w:line="360" w:lineRule="auto"/>
        <w:jc w:val="both"/>
        <w:rPr>
          <w:rFonts w:ascii="Cambria" w:hAnsi="Cambria"/>
          <w:caps w:val="0"/>
          <w:color w:val="808080"/>
          <w:szCs w:val="22"/>
        </w:rPr>
      </w:pPr>
    </w:p>
    <w:p w:rsidR="00B76B25" w:rsidRPr="00976407" w:rsidRDefault="00B76B25" w:rsidP="0009495A">
      <w:pPr>
        <w:pStyle w:val="TOCHeading"/>
        <w:jc w:val="both"/>
        <w:rPr>
          <w:color w:val="808080"/>
        </w:rPr>
      </w:pPr>
    </w:p>
    <w:p w:rsidR="0025590F" w:rsidRPr="00976407" w:rsidRDefault="00F34EBC" w:rsidP="0009495A">
      <w:pPr>
        <w:pStyle w:val="TOC1"/>
        <w:tabs>
          <w:tab w:val="right" w:leader="dot" w:pos="8299"/>
        </w:tabs>
        <w:jc w:val="both"/>
        <w:rPr>
          <w:rFonts w:ascii="Cambria" w:hAnsi="Cambria"/>
          <w:noProof/>
          <w:color w:val="808080"/>
          <w:sz w:val="22"/>
          <w:szCs w:val="22"/>
        </w:rPr>
      </w:pPr>
      <w:r w:rsidRPr="00976407">
        <w:rPr>
          <w:rFonts w:ascii="Cambria" w:hAnsi="Cambria"/>
          <w:color w:val="808080"/>
        </w:rPr>
        <w:fldChar w:fldCharType="begin"/>
      </w:r>
      <w:r w:rsidR="00B76B25" w:rsidRPr="00976407">
        <w:rPr>
          <w:rFonts w:ascii="Cambria" w:hAnsi="Cambria"/>
          <w:color w:val="808080"/>
        </w:rPr>
        <w:instrText xml:space="preserve"> TOC \o "1-3" \h \z \u </w:instrText>
      </w:r>
      <w:r w:rsidRPr="00976407">
        <w:rPr>
          <w:rFonts w:ascii="Cambria" w:hAnsi="Cambria"/>
          <w:color w:val="808080"/>
        </w:rPr>
        <w:fldChar w:fldCharType="separate"/>
      </w:r>
      <w:hyperlink w:anchor="_Toc455137359" w:history="1">
        <w:r w:rsidR="0025590F" w:rsidRPr="00976407">
          <w:rPr>
            <w:rStyle w:val="Hyperlink"/>
            <w:rFonts w:ascii="Cambria" w:hAnsi="Cambria"/>
            <w:smallCaps/>
            <w:noProof/>
            <w:color w:val="808080"/>
          </w:rPr>
          <w:t>1. DISCLAIMER</w:t>
        </w:r>
        <w:r w:rsidR="0025590F" w:rsidRPr="00976407">
          <w:rPr>
            <w:rFonts w:ascii="Cambria" w:hAnsi="Cambria"/>
            <w:noProof/>
            <w:webHidden/>
            <w:color w:val="808080"/>
          </w:rPr>
          <w:tab/>
        </w:r>
        <w:r w:rsidR="0025590F" w:rsidRPr="00976407">
          <w:rPr>
            <w:rFonts w:ascii="Cambria" w:hAnsi="Cambria"/>
            <w:noProof/>
            <w:webHidden/>
            <w:color w:val="808080"/>
          </w:rPr>
          <w:fldChar w:fldCharType="begin"/>
        </w:r>
        <w:r w:rsidR="0025590F" w:rsidRPr="00976407">
          <w:rPr>
            <w:rFonts w:ascii="Cambria" w:hAnsi="Cambria"/>
            <w:noProof/>
            <w:webHidden/>
            <w:color w:val="808080"/>
          </w:rPr>
          <w:instrText xml:space="preserve"> PAGEREF _Toc455137359 \h </w:instrText>
        </w:r>
        <w:r w:rsidR="0025590F" w:rsidRPr="00976407">
          <w:rPr>
            <w:rFonts w:ascii="Cambria" w:hAnsi="Cambria"/>
            <w:noProof/>
            <w:webHidden/>
            <w:color w:val="808080"/>
          </w:rPr>
        </w:r>
        <w:r w:rsidR="0025590F" w:rsidRPr="00976407">
          <w:rPr>
            <w:rFonts w:ascii="Cambria" w:hAnsi="Cambria"/>
            <w:noProof/>
            <w:webHidden/>
            <w:color w:val="808080"/>
          </w:rPr>
          <w:fldChar w:fldCharType="separate"/>
        </w:r>
        <w:r w:rsidR="0025590F" w:rsidRPr="00976407">
          <w:rPr>
            <w:rFonts w:ascii="Cambria" w:hAnsi="Cambria"/>
            <w:noProof/>
            <w:webHidden/>
            <w:color w:val="808080"/>
          </w:rPr>
          <w:t>3</w:t>
        </w:r>
        <w:r w:rsidR="0025590F" w:rsidRPr="00976407">
          <w:rPr>
            <w:rFonts w:ascii="Cambria" w:hAnsi="Cambria"/>
            <w:noProof/>
            <w:webHidden/>
            <w:color w:val="808080"/>
          </w:rPr>
          <w:fldChar w:fldCharType="end"/>
        </w:r>
      </w:hyperlink>
    </w:p>
    <w:p w:rsidR="0025590F" w:rsidRPr="00976407" w:rsidRDefault="0025590F" w:rsidP="0009495A">
      <w:pPr>
        <w:pStyle w:val="TOC1"/>
        <w:tabs>
          <w:tab w:val="right" w:leader="dot" w:pos="8299"/>
        </w:tabs>
        <w:jc w:val="both"/>
        <w:rPr>
          <w:rFonts w:ascii="Cambria" w:hAnsi="Cambria"/>
          <w:noProof/>
          <w:color w:val="808080"/>
          <w:sz w:val="22"/>
          <w:szCs w:val="22"/>
        </w:rPr>
      </w:pPr>
      <w:hyperlink w:anchor="_Toc455137360" w:history="1">
        <w:r w:rsidRPr="00976407">
          <w:rPr>
            <w:rStyle w:val="Hyperlink"/>
            <w:rFonts w:ascii="Cambria" w:hAnsi="Cambria"/>
            <w:smallCaps/>
            <w:noProof/>
            <w:color w:val="808080"/>
          </w:rPr>
          <w:t>2. SCHEDULE OF EOI PROCESS</w:t>
        </w:r>
        <w:r w:rsidRPr="00976407">
          <w:rPr>
            <w:rFonts w:ascii="Cambria" w:hAnsi="Cambria"/>
            <w:noProof/>
            <w:webHidden/>
            <w:color w:val="808080"/>
          </w:rPr>
          <w:tab/>
        </w:r>
        <w:r w:rsidRPr="00976407">
          <w:rPr>
            <w:rFonts w:ascii="Cambria" w:hAnsi="Cambria"/>
            <w:noProof/>
            <w:webHidden/>
            <w:color w:val="808080"/>
          </w:rPr>
          <w:fldChar w:fldCharType="begin"/>
        </w:r>
        <w:r w:rsidRPr="00976407">
          <w:rPr>
            <w:rFonts w:ascii="Cambria" w:hAnsi="Cambria"/>
            <w:noProof/>
            <w:webHidden/>
            <w:color w:val="808080"/>
          </w:rPr>
          <w:instrText xml:space="preserve"> PAGEREF _Toc455137360 \h </w:instrText>
        </w:r>
        <w:r w:rsidRPr="00976407">
          <w:rPr>
            <w:rFonts w:ascii="Cambria" w:hAnsi="Cambria"/>
            <w:noProof/>
            <w:webHidden/>
            <w:color w:val="808080"/>
          </w:rPr>
        </w:r>
        <w:r w:rsidRPr="00976407">
          <w:rPr>
            <w:rFonts w:ascii="Cambria" w:hAnsi="Cambria"/>
            <w:noProof/>
            <w:webHidden/>
            <w:color w:val="808080"/>
          </w:rPr>
          <w:fldChar w:fldCharType="separate"/>
        </w:r>
        <w:r w:rsidRPr="00976407">
          <w:rPr>
            <w:rFonts w:ascii="Cambria" w:hAnsi="Cambria"/>
            <w:noProof/>
            <w:webHidden/>
            <w:color w:val="808080"/>
          </w:rPr>
          <w:t>4</w:t>
        </w:r>
        <w:r w:rsidRPr="00976407">
          <w:rPr>
            <w:rFonts w:ascii="Cambria" w:hAnsi="Cambria"/>
            <w:noProof/>
            <w:webHidden/>
            <w:color w:val="808080"/>
          </w:rPr>
          <w:fldChar w:fldCharType="end"/>
        </w:r>
      </w:hyperlink>
    </w:p>
    <w:p w:rsidR="0025590F" w:rsidRPr="00976407" w:rsidRDefault="0025590F" w:rsidP="0009495A">
      <w:pPr>
        <w:pStyle w:val="TOC1"/>
        <w:tabs>
          <w:tab w:val="right" w:leader="dot" w:pos="8299"/>
        </w:tabs>
        <w:jc w:val="both"/>
        <w:rPr>
          <w:rFonts w:ascii="Cambria" w:hAnsi="Cambria"/>
          <w:noProof/>
          <w:color w:val="808080"/>
          <w:sz w:val="22"/>
          <w:szCs w:val="22"/>
        </w:rPr>
      </w:pPr>
      <w:hyperlink w:anchor="_Toc455137361" w:history="1">
        <w:r w:rsidRPr="00976407">
          <w:rPr>
            <w:rStyle w:val="Hyperlink"/>
            <w:rFonts w:ascii="Cambria" w:hAnsi="Cambria"/>
            <w:smallCaps/>
            <w:noProof/>
            <w:color w:val="808080"/>
          </w:rPr>
          <w:t>3. INTRODUCTION</w:t>
        </w:r>
        <w:r w:rsidRPr="00976407">
          <w:rPr>
            <w:rFonts w:ascii="Cambria" w:hAnsi="Cambria"/>
            <w:noProof/>
            <w:webHidden/>
            <w:color w:val="808080"/>
          </w:rPr>
          <w:tab/>
        </w:r>
        <w:r w:rsidRPr="00976407">
          <w:rPr>
            <w:rFonts w:ascii="Cambria" w:hAnsi="Cambria"/>
            <w:noProof/>
            <w:webHidden/>
            <w:color w:val="808080"/>
          </w:rPr>
          <w:fldChar w:fldCharType="begin"/>
        </w:r>
        <w:r w:rsidRPr="00976407">
          <w:rPr>
            <w:rFonts w:ascii="Cambria" w:hAnsi="Cambria"/>
            <w:noProof/>
            <w:webHidden/>
            <w:color w:val="808080"/>
          </w:rPr>
          <w:instrText xml:space="preserve"> PAGEREF _Toc455137361 \h </w:instrText>
        </w:r>
        <w:r w:rsidRPr="00976407">
          <w:rPr>
            <w:rFonts w:ascii="Cambria" w:hAnsi="Cambria"/>
            <w:noProof/>
            <w:webHidden/>
            <w:color w:val="808080"/>
          </w:rPr>
        </w:r>
        <w:r w:rsidRPr="00976407">
          <w:rPr>
            <w:rFonts w:ascii="Cambria" w:hAnsi="Cambria"/>
            <w:noProof/>
            <w:webHidden/>
            <w:color w:val="808080"/>
          </w:rPr>
          <w:fldChar w:fldCharType="separate"/>
        </w:r>
        <w:r w:rsidRPr="00976407">
          <w:rPr>
            <w:rFonts w:ascii="Cambria" w:hAnsi="Cambria"/>
            <w:noProof/>
            <w:webHidden/>
            <w:color w:val="808080"/>
          </w:rPr>
          <w:t>5</w:t>
        </w:r>
        <w:r w:rsidRPr="00976407">
          <w:rPr>
            <w:rFonts w:ascii="Cambria" w:hAnsi="Cambria"/>
            <w:noProof/>
            <w:webHidden/>
            <w:color w:val="808080"/>
          </w:rPr>
          <w:fldChar w:fldCharType="end"/>
        </w:r>
      </w:hyperlink>
    </w:p>
    <w:p w:rsidR="0025590F" w:rsidRPr="00976407" w:rsidRDefault="0025590F" w:rsidP="0009495A">
      <w:pPr>
        <w:pStyle w:val="TOC3"/>
        <w:tabs>
          <w:tab w:val="right" w:leader="dot" w:pos="8299"/>
        </w:tabs>
        <w:jc w:val="both"/>
        <w:rPr>
          <w:rFonts w:ascii="Cambria" w:hAnsi="Cambria"/>
          <w:noProof/>
          <w:color w:val="808080"/>
          <w:sz w:val="22"/>
          <w:szCs w:val="22"/>
        </w:rPr>
      </w:pPr>
      <w:hyperlink w:anchor="_Toc455137362" w:history="1">
        <w:r w:rsidRPr="00976407">
          <w:rPr>
            <w:rStyle w:val="Hyperlink"/>
            <w:rFonts w:ascii="Cambria" w:hAnsi="Cambria"/>
            <w:noProof/>
            <w:color w:val="808080"/>
          </w:rPr>
          <w:t>Background</w:t>
        </w:r>
        <w:r w:rsidRPr="00976407">
          <w:rPr>
            <w:rFonts w:ascii="Cambria" w:hAnsi="Cambria"/>
            <w:noProof/>
            <w:webHidden/>
            <w:color w:val="808080"/>
          </w:rPr>
          <w:tab/>
        </w:r>
        <w:r w:rsidR="00DA02C7" w:rsidRPr="00976407">
          <w:rPr>
            <w:rFonts w:ascii="Cambria" w:hAnsi="Cambria"/>
            <w:noProof/>
            <w:webHidden/>
            <w:color w:val="808080"/>
          </w:rPr>
          <w:t>5,6</w:t>
        </w:r>
      </w:hyperlink>
    </w:p>
    <w:p w:rsidR="0025590F" w:rsidRPr="00976407" w:rsidRDefault="0025590F" w:rsidP="0009495A">
      <w:pPr>
        <w:pStyle w:val="TOC3"/>
        <w:tabs>
          <w:tab w:val="right" w:leader="dot" w:pos="8299"/>
        </w:tabs>
        <w:jc w:val="both"/>
        <w:rPr>
          <w:rFonts w:ascii="Cambria" w:hAnsi="Cambria"/>
          <w:noProof/>
          <w:color w:val="808080"/>
          <w:sz w:val="22"/>
          <w:szCs w:val="22"/>
        </w:rPr>
      </w:pPr>
      <w:hyperlink w:anchor="_Toc455137363" w:history="1">
        <w:r w:rsidRPr="00976407">
          <w:rPr>
            <w:rStyle w:val="Hyperlink"/>
            <w:rFonts w:ascii="Cambria" w:hAnsi="Cambria"/>
            <w:noProof/>
            <w:color w:val="808080"/>
          </w:rPr>
          <w:t xml:space="preserve">Overview of </w:t>
        </w:r>
        <w:r w:rsidR="009F7F4C" w:rsidRPr="00976407">
          <w:rPr>
            <w:rStyle w:val="Hyperlink"/>
            <w:rFonts w:ascii="Cambria" w:hAnsi="Cambria"/>
            <w:noProof/>
            <w:color w:val="808080"/>
          </w:rPr>
          <w:t>World Skills Competition</w:t>
        </w:r>
        <w:r w:rsidRPr="00976407">
          <w:rPr>
            <w:rFonts w:ascii="Cambria" w:hAnsi="Cambria"/>
            <w:noProof/>
            <w:webHidden/>
            <w:color w:val="808080"/>
          </w:rPr>
          <w:tab/>
        </w:r>
        <w:r w:rsidR="00CB2C59" w:rsidRPr="00976407">
          <w:rPr>
            <w:rFonts w:ascii="Cambria" w:hAnsi="Cambria"/>
            <w:noProof/>
            <w:webHidden/>
            <w:color w:val="808080"/>
          </w:rPr>
          <w:t>6</w:t>
        </w:r>
        <w:r w:rsidR="007F4989" w:rsidRPr="00976407">
          <w:rPr>
            <w:rFonts w:ascii="Cambria" w:hAnsi="Cambria"/>
            <w:noProof/>
            <w:webHidden/>
            <w:color w:val="808080"/>
          </w:rPr>
          <w:t xml:space="preserve">, </w:t>
        </w:r>
        <w:r w:rsidR="00CB2C59" w:rsidRPr="00976407">
          <w:rPr>
            <w:rFonts w:ascii="Cambria" w:hAnsi="Cambria"/>
            <w:noProof/>
            <w:webHidden/>
            <w:color w:val="808080"/>
          </w:rPr>
          <w:t>7</w:t>
        </w:r>
      </w:hyperlink>
    </w:p>
    <w:p w:rsidR="0025590F" w:rsidRPr="00976407" w:rsidRDefault="0025590F" w:rsidP="0009495A">
      <w:pPr>
        <w:pStyle w:val="TOC3"/>
        <w:tabs>
          <w:tab w:val="right" w:leader="dot" w:pos="8299"/>
        </w:tabs>
        <w:jc w:val="both"/>
        <w:rPr>
          <w:rFonts w:ascii="Cambria" w:hAnsi="Cambria"/>
          <w:noProof/>
          <w:color w:val="808080"/>
          <w:sz w:val="22"/>
          <w:szCs w:val="22"/>
        </w:rPr>
      </w:pPr>
      <w:hyperlink w:anchor="_Toc455137364" w:history="1">
        <w:r w:rsidRPr="00976407">
          <w:rPr>
            <w:rStyle w:val="Hyperlink"/>
            <w:rFonts w:ascii="Cambria" w:hAnsi="Cambria"/>
            <w:noProof/>
            <w:color w:val="808080"/>
          </w:rPr>
          <w:t xml:space="preserve">Role of </w:t>
        </w:r>
        <w:r w:rsidR="0009495A" w:rsidRPr="00976407">
          <w:rPr>
            <w:rStyle w:val="Hyperlink"/>
            <w:rFonts w:ascii="Cambria" w:hAnsi="Cambria"/>
            <w:noProof/>
            <w:color w:val="808080"/>
          </w:rPr>
          <w:t>MESC</w:t>
        </w:r>
        <w:r w:rsidRPr="00976407">
          <w:rPr>
            <w:rFonts w:ascii="Cambria" w:hAnsi="Cambria"/>
            <w:noProof/>
            <w:webHidden/>
            <w:color w:val="808080"/>
          </w:rPr>
          <w:tab/>
        </w:r>
        <w:r w:rsidR="00CB2C59" w:rsidRPr="00976407">
          <w:rPr>
            <w:rFonts w:ascii="Cambria" w:hAnsi="Cambria"/>
            <w:noProof/>
            <w:webHidden/>
            <w:color w:val="808080"/>
          </w:rPr>
          <w:t>8</w:t>
        </w:r>
      </w:hyperlink>
    </w:p>
    <w:p w:rsidR="0025590F" w:rsidRPr="00976407" w:rsidRDefault="0025590F" w:rsidP="0009495A">
      <w:pPr>
        <w:pStyle w:val="TOC3"/>
        <w:tabs>
          <w:tab w:val="right" w:leader="dot" w:pos="8299"/>
        </w:tabs>
        <w:jc w:val="both"/>
        <w:rPr>
          <w:rFonts w:ascii="Cambria" w:hAnsi="Cambria"/>
          <w:noProof/>
          <w:color w:val="808080"/>
          <w:sz w:val="22"/>
          <w:szCs w:val="22"/>
        </w:rPr>
      </w:pPr>
      <w:hyperlink w:anchor="_Toc455137365" w:history="1">
        <w:r w:rsidRPr="00976407">
          <w:rPr>
            <w:rStyle w:val="Hyperlink"/>
            <w:rFonts w:ascii="Cambria" w:hAnsi="Cambria"/>
            <w:noProof/>
            <w:color w:val="808080"/>
          </w:rPr>
          <w:t xml:space="preserve">Role of the </w:t>
        </w:r>
        <w:r w:rsidR="00F6036D" w:rsidRPr="00976407">
          <w:rPr>
            <w:rStyle w:val="Hyperlink"/>
            <w:rFonts w:ascii="Cambria" w:hAnsi="Cambria"/>
            <w:noProof/>
            <w:color w:val="808080"/>
          </w:rPr>
          <w:t>Authorized World Skills Training Center</w:t>
        </w:r>
        <w:r w:rsidRPr="00976407">
          <w:rPr>
            <w:rFonts w:ascii="Cambria" w:hAnsi="Cambria"/>
            <w:noProof/>
            <w:webHidden/>
            <w:color w:val="808080"/>
          </w:rPr>
          <w:tab/>
        </w:r>
        <w:r w:rsidR="00CB2C59" w:rsidRPr="00976407">
          <w:rPr>
            <w:rFonts w:ascii="Cambria" w:hAnsi="Cambria"/>
            <w:noProof/>
            <w:webHidden/>
            <w:color w:val="808080"/>
          </w:rPr>
          <w:t>9</w:t>
        </w:r>
      </w:hyperlink>
    </w:p>
    <w:p w:rsidR="0025590F" w:rsidRPr="00976407" w:rsidRDefault="0025590F" w:rsidP="0009495A">
      <w:pPr>
        <w:pStyle w:val="TOC3"/>
        <w:tabs>
          <w:tab w:val="right" w:leader="dot" w:pos="8299"/>
        </w:tabs>
        <w:jc w:val="both"/>
        <w:rPr>
          <w:rFonts w:ascii="Cambria" w:hAnsi="Cambria"/>
          <w:noProof/>
          <w:color w:val="808080"/>
          <w:sz w:val="22"/>
          <w:szCs w:val="22"/>
        </w:rPr>
      </w:pPr>
      <w:hyperlink w:anchor="_Toc455137366" w:history="1">
        <w:r w:rsidRPr="00976407">
          <w:rPr>
            <w:rStyle w:val="Hyperlink"/>
            <w:rFonts w:ascii="Cambria" w:hAnsi="Cambria"/>
            <w:noProof/>
            <w:color w:val="808080"/>
          </w:rPr>
          <w:t>Mode of Engagement</w:t>
        </w:r>
        <w:r w:rsidRPr="00976407">
          <w:rPr>
            <w:rFonts w:ascii="Cambria" w:hAnsi="Cambria"/>
            <w:noProof/>
            <w:webHidden/>
            <w:color w:val="808080"/>
          </w:rPr>
          <w:tab/>
        </w:r>
        <w:r w:rsidR="00CB2C59" w:rsidRPr="00976407">
          <w:rPr>
            <w:rFonts w:ascii="Cambria" w:hAnsi="Cambria"/>
            <w:noProof/>
            <w:webHidden/>
            <w:color w:val="808080"/>
          </w:rPr>
          <w:t>10</w:t>
        </w:r>
      </w:hyperlink>
    </w:p>
    <w:p w:rsidR="0025590F" w:rsidRPr="00976407" w:rsidRDefault="0025590F" w:rsidP="0009495A">
      <w:pPr>
        <w:pStyle w:val="TOC1"/>
        <w:tabs>
          <w:tab w:val="right" w:leader="dot" w:pos="8299"/>
        </w:tabs>
        <w:jc w:val="both"/>
        <w:rPr>
          <w:rFonts w:ascii="Cambria" w:hAnsi="Cambria"/>
          <w:noProof/>
          <w:color w:val="808080"/>
          <w:sz w:val="22"/>
          <w:szCs w:val="22"/>
        </w:rPr>
      </w:pPr>
      <w:hyperlink w:anchor="_Toc455137367" w:history="1">
        <w:r w:rsidRPr="00976407">
          <w:rPr>
            <w:rStyle w:val="Hyperlink"/>
            <w:rFonts w:ascii="Cambria" w:hAnsi="Cambria"/>
            <w:smallCaps/>
            <w:noProof/>
            <w:color w:val="808080"/>
          </w:rPr>
          <w:t>4. RESPONSIVENESS</w:t>
        </w:r>
        <w:r w:rsidRPr="00976407">
          <w:rPr>
            <w:rFonts w:ascii="Cambria" w:hAnsi="Cambria"/>
            <w:noProof/>
            <w:webHidden/>
            <w:color w:val="808080"/>
          </w:rPr>
          <w:tab/>
        </w:r>
        <w:r w:rsidR="00BA4048" w:rsidRPr="00976407">
          <w:rPr>
            <w:rFonts w:ascii="Cambria" w:hAnsi="Cambria"/>
            <w:noProof/>
            <w:webHidden/>
            <w:color w:val="808080"/>
          </w:rPr>
          <w:t>11</w:t>
        </w:r>
      </w:hyperlink>
    </w:p>
    <w:p w:rsidR="0025590F" w:rsidRPr="00976407" w:rsidRDefault="0025590F" w:rsidP="0009495A">
      <w:pPr>
        <w:pStyle w:val="TOC3"/>
        <w:tabs>
          <w:tab w:val="right" w:leader="dot" w:pos="8299"/>
        </w:tabs>
        <w:jc w:val="both"/>
        <w:rPr>
          <w:rFonts w:ascii="Cambria" w:hAnsi="Cambria"/>
          <w:noProof/>
          <w:color w:val="808080"/>
          <w:sz w:val="22"/>
          <w:szCs w:val="22"/>
        </w:rPr>
      </w:pPr>
      <w:hyperlink w:anchor="_Toc455137368" w:history="1">
        <w:r w:rsidRPr="00976407">
          <w:rPr>
            <w:rStyle w:val="Hyperlink"/>
            <w:rFonts w:ascii="Cambria" w:hAnsi="Cambria"/>
            <w:noProof/>
            <w:color w:val="808080"/>
          </w:rPr>
          <w:t>Eligibility Criteria</w:t>
        </w:r>
        <w:r w:rsidRPr="00976407">
          <w:rPr>
            <w:rFonts w:ascii="Cambria" w:hAnsi="Cambria"/>
            <w:noProof/>
            <w:webHidden/>
            <w:color w:val="808080"/>
          </w:rPr>
          <w:tab/>
        </w:r>
        <w:r w:rsidR="00BA4048" w:rsidRPr="00976407">
          <w:rPr>
            <w:rFonts w:ascii="Cambria" w:hAnsi="Cambria"/>
            <w:noProof/>
            <w:webHidden/>
            <w:color w:val="808080"/>
          </w:rPr>
          <w:t>11</w:t>
        </w:r>
      </w:hyperlink>
    </w:p>
    <w:p w:rsidR="0025590F" w:rsidRPr="00976407" w:rsidRDefault="0025590F" w:rsidP="0009495A">
      <w:pPr>
        <w:pStyle w:val="TOC3"/>
        <w:tabs>
          <w:tab w:val="right" w:leader="dot" w:pos="8299"/>
        </w:tabs>
        <w:jc w:val="both"/>
        <w:rPr>
          <w:rFonts w:ascii="Cambria" w:hAnsi="Cambria"/>
          <w:noProof/>
          <w:color w:val="808080"/>
          <w:sz w:val="22"/>
          <w:szCs w:val="22"/>
        </w:rPr>
      </w:pPr>
      <w:hyperlink w:anchor="_Toc455137369" w:history="1">
        <w:r w:rsidRPr="00976407">
          <w:rPr>
            <w:rStyle w:val="Hyperlink"/>
            <w:rFonts w:ascii="Cambria" w:hAnsi="Cambria"/>
            <w:noProof/>
            <w:color w:val="808080"/>
          </w:rPr>
          <w:t xml:space="preserve">EOI </w:t>
        </w:r>
        <w:r w:rsidR="0009495A" w:rsidRPr="00976407">
          <w:rPr>
            <w:rStyle w:val="Hyperlink"/>
            <w:rFonts w:ascii="Cambria" w:hAnsi="Cambria"/>
            <w:noProof/>
            <w:color w:val="808080"/>
          </w:rPr>
          <w:t>P</w:t>
        </w:r>
        <w:r w:rsidRPr="00976407">
          <w:rPr>
            <w:rStyle w:val="Hyperlink"/>
            <w:rFonts w:ascii="Cambria" w:hAnsi="Cambria"/>
            <w:noProof/>
            <w:color w:val="808080"/>
          </w:rPr>
          <w:t xml:space="preserve">reparation </w:t>
        </w:r>
        <w:r w:rsidR="0009495A" w:rsidRPr="00976407">
          <w:rPr>
            <w:rStyle w:val="Hyperlink"/>
            <w:rFonts w:ascii="Cambria" w:hAnsi="Cambria"/>
            <w:noProof/>
            <w:color w:val="808080"/>
          </w:rPr>
          <w:t>C</w:t>
        </w:r>
        <w:r w:rsidRPr="00976407">
          <w:rPr>
            <w:rStyle w:val="Hyperlink"/>
            <w:rFonts w:ascii="Cambria" w:hAnsi="Cambria"/>
            <w:noProof/>
            <w:color w:val="808080"/>
          </w:rPr>
          <w:t>ost</w:t>
        </w:r>
        <w:r w:rsidRPr="00976407">
          <w:rPr>
            <w:rFonts w:ascii="Cambria" w:hAnsi="Cambria"/>
            <w:noProof/>
            <w:webHidden/>
            <w:color w:val="808080"/>
          </w:rPr>
          <w:tab/>
        </w:r>
        <w:r w:rsidRPr="00976407">
          <w:rPr>
            <w:rFonts w:ascii="Cambria" w:hAnsi="Cambria"/>
            <w:noProof/>
            <w:webHidden/>
            <w:color w:val="808080"/>
          </w:rPr>
          <w:fldChar w:fldCharType="begin"/>
        </w:r>
        <w:r w:rsidRPr="00976407">
          <w:rPr>
            <w:rFonts w:ascii="Cambria" w:hAnsi="Cambria"/>
            <w:noProof/>
            <w:webHidden/>
            <w:color w:val="808080"/>
          </w:rPr>
          <w:instrText xml:space="preserve"> PAGEREF _Toc455137369 \h </w:instrText>
        </w:r>
        <w:r w:rsidRPr="00976407">
          <w:rPr>
            <w:rFonts w:ascii="Cambria" w:hAnsi="Cambria"/>
            <w:noProof/>
            <w:webHidden/>
            <w:color w:val="808080"/>
          </w:rPr>
        </w:r>
        <w:r w:rsidRPr="00976407">
          <w:rPr>
            <w:rFonts w:ascii="Cambria" w:hAnsi="Cambria"/>
            <w:noProof/>
            <w:webHidden/>
            <w:color w:val="808080"/>
          </w:rPr>
          <w:fldChar w:fldCharType="separate"/>
        </w:r>
        <w:r w:rsidRPr="00976407">
          <w:rPr>
            <w:rFonts w:ascii="Cambria" w:hAnsi="Cambria"/>
            <w:noProof/>
            <w:webHidden/>
            <w:color w:val="808080"/>
          </w:rPr>
          <w:t>1</w:t>
        </w:r>
        <w:r w:rsidR="00BA4048" w:rsidRPr="00976407">
          <w:rPr>
            <w:rFonts w:ascii="Cambria" w:hAnsi="Cambria"/>
            <w:noProof/>
            <w:webHidden/>
            <w:color w:val="808080"/>
          </w:rPr>
          <w:t>2</w:t>
        </w:r>
        <w:r w:rsidRPr="00976407">
          <w:rPr>
            <w:rFonts w:ascii="Cambria" w:hAnsi="Cambria"/>
            <w:noProof/>
            <w:webHidden/>
            <w:color w:val="808080"/>
          </w:rPr>
          <w:fldChar w:fldCharType="end"/>
        </w:r>
      </w:hyperlink>
    </w:p>
    <w:p w:rsidR="0025590F" w:rsidRPr="00976407" w:rsidRDefault="0025590F" w:rsidP="0009495A">
      <w:pPr>
        <w:pStyle w:val="TOC3"/>
        <w:tabs>
          <w:tab w:val="right" w:leader="dot" w:pos="8299"/>
        </w:tabs>
        <w:jc w:val="both"/>
        <w:rPr>
          <w:rFonts w:ascii="Cambria" w:hAnsi="Cambria"/>
          <w:noProof/>
          <w:color w:val="808080"/>
          <w:sz w:val="22"/>
          <w:szCs w:val="22"/>
        </w:rPr>
      </w:pPr>
      <w:hyperlink w:anchor="_Toc455137370" w:history="1">
        <w:r w:rsidRPr="00976407">
          <w:rPr>
            <w:rStyle w:val="Hyperlink"/>
            <w:rFonts w:ascii="Cambria" w:hAnsi="Cambria"/>
            <w:noProof/>
            <w:color w:val="808080"/>
          </w:rPr>
          <w:t>Right to accept any EOI and to reject any or all EOIs</w:t>
        </w:r>
        <w:r w:rsidRPr="00976407">
          <w:rPr>
            <w:rFonts w:ascii="Cambria" w:hAnsi="Cambria"/>
            <w:noProof/>
            <w:webHidden/>
            <w:color w:val="808080"/>
          </w:rPr>
          <w:tab/>
        </w:r>
        <w:r w:rsidRPr="00976407">
          <w:rPr>
            <w:rFonts w:ascii="Cambria" w:hAnsi="Cambria"/>
            <w:noProof/>
            <w:webHidden/>
            <w:color w:val="808080"/>
          </w:rPr>
          <w:fldChar w:fldCharType="begin"/>
        </w:r>
        <w:r w:rsidRPr="00976407">
          <w:rPr>
            <w:rFonts w:ascii="Cambria" w:hAnsi="Cambria"/>
            <w:noProof/>
            <w:webHidden/>
            <w:color w:val="808080"/>
          </w:rPr>
          <w:instrText xml:space="preserve"> PAGEREF _Toc455137370 \h </w:instrText>
        </w:r>
        <w:r w:rsidRPr="00976407">
          <w:rPr>
            <w:rFonts w:ascii="Cambria" w:hAnsi="Cambria"/>
            <w:noProof/>
            <w:webHidden/>
            <w:color w:val="808080"/>
          </w:rPr>
        </w:r>
        <w:r w:rsidRPr="00976407">
          <w:rPr>
            <w:rFonts w:ascii="Cambria" w:hAnsi="Cambria"/>
            <w:noProof/>
            <w:webHidden/>
            <w:color w:val="808080"/>
          </w:rPr>
          <w:fldChar w:fldCharType="separate"/>
        </w:r>
        <w:r w:rsidRPr="00976407">
          <w:rPr>
            <w:rFonts w:ascii="Cambria" w:hAnsi="Cambria"/>
            <w:noProof/>
            <w:webHidden/>
            <w:color w:val="808080"/>
          </w:rPr>
          <w:t>1</w:t>
        </w:r>
        <w:r w:rsidR="00BA4048" w:rsidRPr="00976407">
          <w:rPr>
            <w:rFonts w:ascii="Cambria" w:hAnsi="Cambria"/>
            <w:noProof/>
            <w:webHidden/>
            <w:color w:val="808080"/>
          </w:rPr>
          <w:t>2</w:t>
        </w:r>
        <w:r w:rsidRPr="00976407">
          <w:rPr>
            <w:rFonts w:ascii="Cambria" w:hAnsi="Cambria"/>
            <w:noProof/>
            <w:webHidden/>
            <w:color w:val="808080"/>
          </w:rPr>
          <w:fldChar w:fldCharType="end"/>
        </w:r>
      </w:hyperlink>
    </w:p>
    <w:p w:rsidR="0025590F" w:rsidRPr="00976407" w:rsidRDefault="0025590F" w:rsidP="0009495A">
      <w:pPr>
        <w:pStyle w:val="TOC3"/>
        <w:tabs>
          <w:tab w:val="right" w:leader="dot" w:pos="8299"/>
        </w:tabs>
        <w:jc w:val="both"/>
        <w:rPr>
          <w:rFonts w:ascii="Cambria" w:hAnsi="Cambria"/>
          <w:noProof/>
          <w:color w:val="808080"/>
          <w:sz w:val="22"/>
          <w:szCs w:val="22"/>
        </w:rPr>
      </w:pPr>
      <w:hyperlink w:anchor="_Toc455137371" w:history="1">
        <w:r w:rsidRPr="00976407">
          <w:rPr>
            <w:rStyle w:val="Hyperlink"/>
            <w:rFonts w:ascii="Cambria" w:hAnsi="Cambria"/>
            <w:noProof/>
            <w:color w:val="808080"/>
          </w:rPr>
          <w:t>Preparation and submission of EOI</w:t>
        </w:r>
        <w:r w:rsidRPr="00976407">
          <w:rPr>
            <w:rFonts w:ascii="Cambria" w:hAnsi="Cambria"/>
            <w:noProof/>
            <w:webHidden/>
            <w:color w:val="808080"/>
          </w:rPr>
          <w:tab/>
        </w:r>
        <w:r w:rsidRPr="00976407">
          <w:rPr>
            <w:rFonts w:ascii="Cambria" w:hAnsi="Cambria"/>
            <w:noProof/>
            <w:webHidden/>
            <w:color w:val="808080"/>
          </w:rPr>
          <w:fldChar w:fldCharType="begin"/>
        </w:r>
        <w:r w:rsidRPr="00976407">
          <w:rPr>
            <w:rFonts w:ascii="Cambria" w:hAnsi="Cambria"/>
            <w:noProof/>
            <w:webHidden/>
            <w:color w:val="808080"/>
          </w:rPr>
          <w:instrText xml:space="preserve"> PAGEREF _Toc455137371 \h </w:instrText>
        </w:r>
        <w:r w:rsidRPr="00976407">
          <w:rPr>
            <w:rFonts w:ascii="Cambria" w:hAnsi="Cambria"/>
            <w:noProof/>
            <w:webHidden/>
            <w:color w:val="808080"/>
          </w:rPr>
        </w:r>
        <w:r w:rsidRPr="00976407">
          <w:rPr>
            <w:rFonts w:ascii="Cambria" w:hAnsi="Cambria"/>
            <w:noProof/>
            <w:webHidden/>
            <w:color w:val="808080"/>
          </w:rPr>
          <w:fldChar w:fldCharType="separate"/>
        </w:r>
        <w:r w:rsidRPr="00976407">
          <w:rPr>
            <w:rFonts w:ascii="Cambria" w:hAnsi="Cambria"/>
            <w:noProof/>
            <w:webHidden/>
            <w:color w:val="808080"/>
          </w:rPr>
          <w:t>1</w:t>
        </w:r>
        <w:r w:rsidR="008518B0" w:rsidRPr="00976407">
          <w:rPr>
            <w:rFonts w:ascii="Cambria" w:hAnsi="Cambria"/>
            <w:noProof/>
            <w:webHidden/>
            <w:color w:val="808080"/>
          </w:rPr>
          <w:t>2</w:t>
        </w:r>
        <w:r w:rsidRPr="00976407">
          <w:rPr>
            <w:rFonts w:ascii="Cambria" w:hAnsi="Cambria"/>
            <w:noProof/>
            <w:webHidden/>
            <w:color w:val="808080"/>
          </w:rPr>
          <w:fldChar w:fldCharType="end"/>
        </w:r>
      </w:hyperlink>
    </w:p>
    <w:p w:rsidR="0025590F" w:rsidRPr="00976407" w:rsidRDefault="0025590F" w:rsidP="0009495A">
      <w:pPr>
        <w:pStyle w:val="TOC1"/>
        <w:tabs>
          <w:tab w:val="right" w:leader="dot" w:pos="8299"/>
        </w:tabs>
        <w:jc w:val="both"/>
        <w:rPr>
          <w:rFonts w:ascii="Cambria" w:hAnsi="Cambria"/>
          <w:noProof/>
          <w:color w:val="808080"/>
          <w:sz w:val="22"/>
          <w:szCs w:val="22"/>
        </w:rPr>
      </w:pPr>
      <w:hyperlink w:anchor="_Toc455137372" w:history="1">
        <w:r w:rsidRPr="00976407">
          <w:rPr>
            <w:rStyle w:val="Hyperlink"/>
            <w:rFonts w:ascii="Cambria" w:hAnsi="Cambria"/>
            <w:noProof/>
            <w:color w:val="808080"/>
          </w:rPr>
          <w:t>A</w:t>
        </w:r>
        <w:r w:rsidR="008518B0" w:rsidRPr="00976407">
          <w:rPr>
            <w:rStyle w:val="Hyperlink"/>
            <w:rFonts w:ascii="Cambria" w:hAnsi="Cambria"/>
            <w:noProof/>
            <w:color w:val="808080"/>
          </w:rPr>
          <w:t>nnexure 1</w:t>
        </w:r>
        <w:r w:rsidRPr="00976407">
          <w:rPr>
            <w:rFonts w:ascii="Cambria" w:hAnsi="Cambria"/>
            <w:noProof/>
            <w:webHidden/>
            <w:color w:val="808080"/>
          </w:rPr>
          <w:tab/>
        </w:r>
        <w:r w:rsidRPr="00976407">
          <w:rPr>
            <w:rFonts w:ascii="Cambria" w:hAnsi="Cambria"/>
            <w:noProof/>
            <w:webHidden/>
            <w:color w:val="808080"/>
          </w:rPr>
          <w:fldChar w:fldCharType="begin"/>
        </w:r>
        <w:r w:rsidRPr="00976407">
          <w:rPr>
            <w:rFonts w:ascii="Cambria" w:hAnsi="Cambria"/>
            <w:noProof/>
            <w:webHidden/>
            <w:color w:val="808080"/>
          </w:rPr>
          <w:instrText xml:space="preserve"> PAGEREF _Toc455137372 \h </w:instrText>
        </w:r>
        <w:r w:rsidRPr="00976407">
          <w:rPr>
            <w:rFonts w:ascii="Cambria" w:hAnsi="Cambria"/>
            <w:noProof/>
            <w:webHidden/>
            <w:color w:val="808080"/>
          </w:rPr>
        </w:r>
        <w:r w:rsidRPr="00976407">
          <w:rPr>
            <w:rFonts w:ascii="Cambria" w:hAnsi="Cambria"/>
            <w:noProof/>
            <w:webHidden/>
            <w:color w:val="808080"/>
          </w:rPr>
          <w:fldChar w:fldCharType="separate"/>
        </w:r>
        <w:r w:rsidRPr="00976407">
          <w:rPr>
            <w:rFonts w:ascii="Cambria" w:hAnsi="Cambria"/>
            <w:noProof/>
            <w:webHidden/>
            <w:color w:val="808080"/>
          </w:rPr>
          <w:t>1</w:t>
        </w:r>
        <w:r w:rsidR="008518B0" w:rsidRPr="00976407">
          <w:rPr>
            <w:rFonts w:ascii="Cambria" w:hAnsi="Cambria"/>
            <w:noProof/>
            <w:webHidden/>
            <w:color w:val="808080"/>
          </w:rPr>
          <w:t>3</w:t>
        </w:r>
        <w:r w:rsidRPr="00976407">
          <w:rPr>
            <w:rFonts w:ascii="Cambria" w:hAnsi="Cambria"/>
            <w:noProof/>
            <w:webHidden/>
            <w:color w:val="808080"/>
          </w:rPr>
          <w:fldChar w:fldCharType="end"/>
        </w:r>
      </w:hyperlink>
    </w:p>
    <w:p w:rsidR="008518B0" w:rsidRPr="008518B0" w:rsidRDefault="008518B0" w:rsidP="008518B0">
      <w:pPr>
        <w:pStyle w:val="TOC1"/>
        <w:tabs>
          <w:tab w:val="right" w:leader="dot" w:pos="8299"/>
        </w:tabs>
        <w:jc w:val="both"/>
        <w:rPr>
          <w:rFonts w:ascii="Cambria" w:hAnsi="Cambria"/>
          <w:noProof/>
          <w:color w:val="808080"/>
          <w:sz w:val="22"/>
          <w:szCs w:val="22"/>
        </w:rPr>
      </w:pPr>
      <w:hyperlink w:anchor="_Toc455137372" w:history="1">
        <w:r w:rsidRPr="008518B0">
          <w:rPr>
            <w:rStyle w:val="Hyperlink"/>
            <w:rFonts w:ascii="Cambria" w:hAnsi="Cambria"/>
            <w:noProof/>
            <w:color w:val="808080"/>
            <w:spacing w:val="-1"/>
          </w:rPr>
          <w:t xml:space="preserve">FORM </w:t>
        </w:r>
        <w:r w:rsidRPr="008518B0">
          <w:rPr>
            <w:rStyle w:val="Hyperlink"/>
            <w:rFonts w:ascii="Cambria" w:hAnsi="Cambria"/>
            <w:noProof/>
            <w:color w:val="808080"/>
          </w:rPr>
          <w:t>A</w:t>
        </w:r>
        <w:r w:rsidRPr="008518B0">
          <w:rPr>
            <w:rFonts w:ascii="Cambria" w:hAnsi="Cambria"/>
            <w:noProof/>
            <w:webHidden/>
            <w:color w:val="808080"/>
          </w:rPr>
          <w:tab/>
        </w:r>
        <w:r w:rsidRPr="008518B0">
          <w:rPr>
            <w:rFonts w:ascii="Cambria" w:hAnsi="Cambria"/>
            <w:noProof/>
            <w:webHidden/>
            <w:color w:val="808080"/>
          </w:rPr>
          <w:fldChar w:fldCharType="begin"/>
        </w:r>
        <w:r w:rsidRPr="008518B0">
          <w:rPr>
            <w:rFonts w:ascii="Cambria" w:hAnsi="Cambria"/>
            <w:noProof/>
            <w:webHidden/>
            <w:color w:val="808080"/>
          </w:rPr>
          <w:instrText xml:space="preserve"> PAGEREF _Toc455137372 \h </w:instrText>
        </w:r>
        <w:r w:rsidRPr="008518B0">
          <w:rPr>
            <w:rFonts w:ascii="Cambria" w:hAnsi="Cambria"/>
            <w:noProof/>
            <w:webHidden/>
            <w:color w:val="808080"/>
          </w:rPr>
        </w:r>
        <w:r w:rsidRPr="008518B0">
          <w:rPr>
            <w:rFonts w:ascii="Cambria" w:hAnsi="Cambria"/>
            <w:noProof/>
            <w:webHidden/>
            <w:color w:val="808080"/>
          </w:rPr>
          <w:fldChar w:fldCharType="separate"/>
        </w:r>
        <w:r w:rsidRPr="008518B0">
          <w:rPr>
            <w:rFonts w:ascii="Cambria" w:hAnsi="Cambria"/>
            <w:noProof/>
            <w:webHidden/>
            <w:color w:val="808080"/>
          </w:rPr>
          <w:t>14</w:t>
        </w:r>
        <w:r w:rsidRPr="008518B0">
          <w:rPr>
            <w:rFonts w:ascii="Cambria" w:hAnsi="Cambria"/>
            <w:noProof/>
            <w:webHidden/>
            <w:color w:val="808080"/>
          </w:rPr>
          <w:fldChar w:fldCharType="end"/>
        </w:r>
      </w:hyperlink>
    </w:p>
    <w:p w:rsidR="0025590F" w:rsidRPr="00976407" w:rsidRDefault="0025590F" w:rsidP="0009495A">
      <w:pPr>
        <w:pStyle w:val="TOC1"/>
        <w:tabs>
          <w:tab w:val="right" w:leader="dot" w:pos="8299"/>
        </w:tabs>
        <w:jc w:val="both"/>
        <w:rPr>
          <w:rFonts w:ascii="Cambria" w:hAnsi="Cambria"/>
          <w:noProof/>
          <w:color w:val="808080"/>
          <w:sz w:val="22"/>
          <w:szCs w:val="22"/>
        </w:rPr>
      </w:pPr>
      <w:hyperlink w:anchor="_Toc455137373" w:history="1">
        <w:r w:rsidRPr="00976407">
          <w:rPr>
            <w:rStyle w:val="Hyperlink"/>
            <w:rFonts w:ascii="Cambria" w:hAnsi="Cambria"/>
            <w:noProof/>
            <w:color w:val="808080"/>
            <w:spacing w:val="-1"/>
          </w:rPr>
          <w:t>FORM B</w:t>
        </w:r>
        <w:r w:rsidRPr="00976407">
          <w:rPr>
            <w:rFonts w:ascii="Cambria" w:hAnsi="Cambria"/>
            <w:noProof/>
            <w:webHidden/>
            <w:color w:val="808080"/>
          </w:rPr>
          <w:tab/>
        </w:r>
        <w:r w:rsidRPr="00976407">
          <w:rPr>
            <w:rFonts w:ascii="Cambria" w:hAnsi="Cambria"/>
            <w:noProof/>
            <w:webHidden/>
            <w:color w:val="808080"/>
          </w:rPr>
          <w:fldChar w:fldCharType="begin"/>
        </w:r>
        <w:r w:rsidRPr="00976407">
          <w:rPr>
            <w:rFonts w:ascii="Cambria" w:hAnsi="Cambria"/>
            <w:noProof/>
            <w:webHidden/>
            <w:color w:val="808080"/>
          </w:rPr>
          <w:instrText xml:space="preserve"> PAGEREF _Toc455137373 \h </w:instrText>
        </w:r>
        <w:r w:rsidRPr="00976407">
          <w:rPr>
            <w:rFonts w:ascii="Cambria" w:hAnsi="Cambria"/>
            <w:noProof/>
            <w:webHidden/>
            <w:color w:val="808080"/>
          </w:rPr>
        </w:r>
        <w:r w:rsidRPr="00976407">
          <w:rPr>
            <w:rFonts w:ascii="Cambria" w:hAnsi="Cambria"/>
            <w:noProof/>
            <w:webHidden/>
            <w:color w:val="808080"/>
          </w:rPr>
          <w:fldChar w:fldCharType="separate"/>
        </w:r>
        <w:r w:rsidRPr="00976407">
          <w:rPr>
            <w:rFonts w:ascii="Cambria" w:hAnsi="Cambria"/>
            <w:noProof/>
            <w:webHidden/>
            <w:color w:val="808080"/>
          </w:rPr>
          <w:t>1</w:t>
        </w:r>
        <w:r w:rsidR="00D1381C" w:rsidRPr="00976407">
          <w:rPr>
            <w:rFonts w:ascii="Cambria" w:hAnsi="Cambria"/>
            <w:noProof/>
            <w:webHidden/>
            <w:color w:val="808080"/>
          </w:rPr>
          <w:t>5</w:t>
        </w:r>
        <w:r w:rsidRPr="00976407">
          <w:rPr>
            <w:rFonts w:ascii="Cambria" w:hAnsi="Cambria"/>
            <w:noProof/>
            <w:webHidden/>
            <w:color w:val="808080"/>
          </w:rPr>
          <w:fldChar w:fldCharType="end"/>
        </w:r>
      </w:hyperlink>
    </w:p>
    <w:p w:rsidR="0025590F" w:rsidRPr="00976407" w:rsidRDefault="0025590F" w:rsidP="0009495A">
      <w:pPr>
        <w:pStyle w:val="TOC1"/>
        <w:tabs>
          <w:tab w:val="right" w:leader="dot" w:pos="8299"/>
        </w:tabs>
        <w:jc w:val="both"/>
        <w:rPr>
          <w:rFonts w:ascii="Cambria" w:hAnsi="Cambria"/>
          <w:noProof/>
          <w:color w:val="808080"/>
          <w:sz w:val="22"/>
          <w:szCs w:val="22"/>
        </w:rPr>
      </w:pPr>
      <w:hyperlink w:anchor="_Toc455137374" w:history="1">
        <w:r w:rsidRPr="00976407">
          <w:rPr>
            <w:rStyle w:val="Hyperlink"/>
            <w:rFonts w:ascii="Cambria" w:hAnsi="Cambria"/>
            <w:noProof/>
            <w:color w:val="808080"/>
            <w:spacing w:val="-1"/>
          </w:rPr>
          <w:t xml:space="preserve">FORM </w:t>
        </w:r>
        <w:r w:rsidRPr="00976407">
          <w:rPr>
            <w:rStyle w:val="Hyperlink"/>
            <w:rFonts w:ascii="Cambria" w:hAnsi="Cambria"/>
            <w:noProof/>
            <w:color w:val="808080"/>
          </w:rPr>
          <w:t>C</w:t>
        </w:r>
        <w:r w:rsidRPr="00976407">
          <w:rPr>
            <w:rFonts w:ascii="Cambria" w:hAnsi="Cambria"/>
            <w:noProof/>
            <w:webHidden/>
            <w:color w:val="808080"/>
          </w:rPr>
          <w:tab/>
        </w:r>
        <w:r w:rsidRPr="00976407">
          <w:rPr>
            <w:rFonts w:ascii="Cambria" w:hAnsi="Cambria"/>
            <w:noProof/>
            <w:webHidden/>
            <w:color w:val="808080"/>
          </w:rPr>
          <w:fldChar w:fldCharType="begin"/>
        </w:r>
        <w:r w:rsidRPr="00976407">
          <w:rPr>
            <w:rFonts w:ascii="Cambria" w:hAnsi="Cambria"/>
            <w:noProof/>
            <w:webHidden/>
            <w:color w:val="808080"/>
          </w:rPr>
          <w:instrText xml:space="preserve"> PAGEREF _Toc455137374 \h </w:instrText>
        </w:r>
        <w:r w:rsidRPr="00976407">
          <w:rPr>
            <w:rFonts w:ascii="Cambria" w:hAnsi="Cambria"/>
            <w:noProof/>
            <w:webHidden/>
            <w:color w:val="808080"/>
          </w:rPr>
        </w:r>
        <w:r w:rsidRPr="00976407">
          <w:rPr>
            <w:rFonts w:ascii="Cambria" w:hAnsi="Cambria"/>
            <w:noProof/>
            <w:webHidden/>
            <w:color w:val="808080"/>
          </w:rPr>
          <w:fldChar w:fldCharType="separate"/>
        </w:r>
        <w:r w:rsidRPr="00976407">
          <w:rPr>
            <w:rFonts w:ascii="Cambria" w:hAnsi="Cambria"/>
            <w:noProof/>
            <w:webHidden/>
            <w:color w:val="808080"/>
          </w:rPr>
          <w:t>1</w:t>
        </w:r>
        <w:r w:rsidR="004D0EF4" w:rsidRPr="00976407">
          <w:rPr>
            <w:rFonts w:ascii="Cambria" w:hAnsi="Cambria"/>
            <w:noProof/>
            <w:webHidden/>
            <w:color w:val="808080"/>
          </w:rPr>
          <w:t>6, 17</w:t>
        </w:r>
        <w:r w:rsidRPr="00976407">
          <w:rPr>
            <w:rFonts w:ascii="Cambria" w:hAnsi="Cambria"/>
            <w:noProof/>
            <w:webHidden/>
            <w:color w:val="808080"/>
          </w:rPr>
          <w:fldChar w:fldCharType="end"/>
        </w:r>
      </w:hyperlink>
    </w:p>
    <w:p w:rsidR="00B76B25" w:rsidRPr="00976407" w:rsidRDefault="00F34EBC" w:rsidP="0009495A">
      <w:pPr>
        <w:jc w:val="both"/>
        <w:rPr>
          <w:rFonts w:ascii="Cambria" w:hAnsi="Cambria"/>
          <w:color w:val="808080"/>
        </w:rPr>
      </w:pPr>
      <w:r w:rsidRPr="00976407">
        <w:rPr>
          <w:rFonts w:ascii="Cambria" w:hAnsi="Cambria"/>
          <w:b/>
          <w:bCs/>
          <w:noProof/>
          <w:color w:val="808080"/>
        </w:rPr>
        <w:fldChar w:fldCharType="end"/>
      </w:r>
    </w:p>
    <w:p w:rsidR="00B76B25" w:rsidRPr="00976407" w:rsidRDefault="00B76B25" w:rsidP="0009495A">
      <w:pPr>
        <w:pStyle w:val="Title"/>
        <w:ind w:left="360"/>
        <w:jc w:val="both"/>
        <w:rPr>
          <w:rFonts w:ascii="Cambria" w:hAnsi="Cambria" w:cs="Times New Roman"/>
          <w:smallCaps/>
          <w:color w:val="808080"/>
          <w:sz w:val="24"/>
          <w:szCs w:val="22"/>
        </w:rPr>
      </w:pPr>
    </w:p>
    <w:p w:rsidR="00B76B25" w:rsidRPr="00976407" w:rsidRDefault="00B76B25" w:rsidP="0009495A">
      <w:pPr>
        <w:pStyle w:val="Title"/>
        <w:ind w:left="360"/>
        <w:jc w:val="both"/>
        <w:rPr>
          <w:rFonts w:ascii="Cambria" w:hAnsi="Cambria" w:cs="Times New Roman"/>
          <w:smallCaps/>
          <w:color w:val="808080"/>
          <w:sz w:val="24"/>
          <w:szCs w:val="22"/>
        </w:rPr>
      </w:pPr>
    </w:p>
    <w:p w:rsidR="00B76B25" w:rsidRPr="00976407" w:rsidRDefault="00B76B25" w:rsidP="0009495A">
      <w:pPr>
        <w:pStyle w:val="Title"/>
        <w:ind w:left="360"/>
        <w:jc w:val="both"/>
        <w:rPr>
          <w:rFonts w:ascii="Cambria" w:hAnsi="Cambria" w:cs="Times New Roman"/>
          <w:smallCaps/>
          <w:color w:val="808080"/>
          <w:sz w:val="24"/>
          <w:szCs w:val="22"/>
        </w:rPr>
      </w:pPr>
      <w:r w:rsidRPr="00976407">
        <w:rPr>
          <w:rFonts w:ascii="Cambria" w:hAnsi="Cambria" w:cs="Times New Roman"/>
          <w:smallCaps/>
          <w:color w:val="808080"/>
          <w:sz w:val="24"/>
          <w:szCs w:val="22"/>
        </w:rPr>
        <w:br w:type="page"/>
      </w:r>
    </w:p>
    <w:p w:rsidR="00B76B25" w:rsidRPr="00976407" w:rsidRDefault="00B76B25" w:rsidP="0009495A">
      <w:pPr>
        <w:pStyle w:val="Heading1"/>
        <w:shd w:val="clear" w:color="auto" w:fill="E0E0E0"/>
        <w:ind w:left="360"/>
        <w:jc w:val="both"/>
        <w:rPr>
          <w:rFonts w:ascii="Cambria" w:hAnsi="Cambria"/>
          <w:smallCaps/>
          <w:color w:val="808080"/>
          <w:sz w:val="36"/>
          <w:szCs w:val="22"/>
        </w:rPr>
      </w:pPr>
      <w:bookmarkStart w:id="1" w:name="_Toc455137359"/>
      <w:r w:rsidRPr="00976407">
        <w:rPr>
          <w:rFonts w:ascii="Cambria" w:hAnsi="Cambria"/>
          <w:smallCaps/>
          <w:color w:val="808080"/>
          <w:sz w:val="36"/>
          <w:szCs w:val="22"/>
        </w:rPr>
        <w:t>1. D</w:t>
      </w:r>
      <w:bookmarkEnd w:id="0"/>
      <w:r w:rsidR="000B2DD6" w:rsidRPr="00976407">
        <w:rPr>
          <w:rFonts w:ascii="Cambria" w:hAnsi="Cambria"/>
          <w:smallCaps/>
          <w:color w:val="808080"/>
          <w:sz w:val="36"/>
          <w:szCs w:val="22"/>
        </w:rPr>
        <w:t>ISCLAIMER</w:t>
      </w:r>
      <w:bookmarkEnd w:id="1"/>
    </w:p>
    <w:p w:rsidR="00B76B25" w:rsidRPr="00976407" w:rsidRDefault="00B76B25" w:rsidP="0009495A">
      <w:pPr>
        <w:ind w:left="360" w:hanging="360"/>
        <w:jc w:val="both"/>
        <w:rPr>
          <w:rFonts w:ascii="Cambria" w:hAnsi="Cambria"/>
          <w:color w:val="808080"/>
          <w:szCs w:val="22"/>
        </w:rPr>
      </w:pPr>
    </w:p>
    <w:p w:rsidR="00B76B25" w:rsidRPr="00976407" w:rsidRDefault="00B76B25" w:rsidP="0009495A">
      <w:pPr>
        <w:numPr>
          <w:ilvl w:val="0"/>
          <w:numId w:val="1"/>
        </w:numPr>
        <w:jc w:val="both"/>
        <w:rPr>
          <w:rFonts w:ascii="Cambria" w:hAnsi="Cambria"/>
          <w:color w:val="808080"/>
        </w:rPr>
      </w:pPr>
      <w:r w:rsidRPr="00976407">
        <w:rPr>
          <w:rFonts w:ascii="Cambria" w:hAnsi="Cambria"/>
          <w:color w:val="808080"/>
        </w:rPr>
        <w:t xml:space="preserve">Though adequate care has been taken in the preparation of this Expression of Interest Document (EOI document), the Applicant should satisfy himself/ herself that the Document is complete in all respects. Intimation of discrepancy, if any, should be given to the </w:t>
      </w:r>
      <w:r w:rsidR="0009495A" w:rsidRPr="00976407">
        <w:rPr>
          <w:rFonts w:ascii="Cambria" w:hAnsi="Cambria"/>
          <w:color w:val="808080"/>
        </w:rPr>
        <w:t>Chief Executive Officer, MESC</w:t>
      </w:r>
      <w:r w:rsidRPr="00976407">
        <w:rPr>
          <w:rFonts w:ascii="Cambria" w:hAnsi="Cambria"/>
          <w:color w:val="808080"/>
        </w:rPr>
        <w:t xml:space="preserve"> at below mentioned address latest by </w:t>
      </w:r>
      <w:r w:rsidRPr="00976407">
        <w:rPr>
          <w:rFonts w:ascii="Cambria" w:hAnsi="Cambria"/>
          <w:b/>
          <w:color w:val="808080"/>
        </w:rPr>
        <w:t xml:space="preserve">1500 hours of </w:t>
      </w:r>
      <w:r w:rsidR="0009495A" w:rsidRPr="00976407">
        <w:rPr>
          <w:rFonts w:ascii="Cambria" w:hAnsi="Cambria"/>
          <w:b/>
          <w:color w:val="808080"/>
        </w:rPr>
        <w:t>30</w:t>
      </w:r>
      <w:r w:rsidR="004F2E07" w:rsidRPr="00976407">
        <w:rPr>
          <w:rFonts w:ascii="Cambria" w:hAnsi="Cambria"/>
          <w:b/>
          <w:color w:val="808080"/>
        </w:rPr>
        <w:t>-</w:t>
      </w:r>
      <w:r w:rsidR="0009495A" w:rsidRPr="00976407">
        <w:rPr>
          <w:rFonts w:ascii="Cambria" w:hAnsi="Cambria"/>
          <w:b/>
          <w:color w:val="808080"/>
        </w:rPr>
        <w:t>May</w:t>
      </w:r>
      <w:r w:rsidR="004F2E07" w:rsidRPr="00976407">
        <w:rPr>
          <w:rFonts w:ascii="Cambria" w:hAnsi="Cambria"/>
          <w:b/>
          <w:color w:val="808080"/>
        </w:rPr>
        <w:t>-</w:t>
      </w:r>
      <w:r w:rsidRPr="00976407">
        <w:rPr>
          <w:rFonts w:ascii="Cambria" w:hAnsi="Cambria"/>
          <w:b/>
          <w:color w:val="808080"/>
        </w:rPr>
        <w:t>201</w:t>
      </w:r>
      <w:r w:rsidR="0009495A" w:rsidRPr="00976407">
        <w:rPr>
          <w:rFonts w:ascii="Cambria" w:hAnsi="Cambria"/>
          <w:b/>
          <w:color w:val="808080"/>
        </w:rPr>
        <w:t>9</w:t>
      </w:r>
      <w:r w:rsidRPr="00976407">
        <w:rPr>
          <w:rFonts w:ascii="Cambria" w:hAnsi="Cambria"/>
          <w:color w:val="808080"/>
        </w:rPr>
        <w:t xml:space="preserve">, in case, no such intimation is received by the said deadline, it shall be deemed that the Applicant is satisfied that the document is complete in all respects. </w:t>
      </w:r>
    </w:p>
    <w:p w:rsidR="00B76B25" w:rsidRPr="00976407" w:rsidRDefault="00B76B25" w:rsidP="0009495A">
      <w:pPr>
        <w:pStyle w:val="BodySingle"/>
        <w:ind w:left="720"/>
        <w:jc w:val="both"/>
        <w:rPr>
          <w:rFonts w:ascii="Cambria" w:hAnsi="Cambria"/>
          <w:b/>
          <w:color w:val="808080"/>
          <w:sz w:val="24"/>
          <w:szCs w:val="24"/>
        </w:rPr>
      </w:pPr>
    </w:p>
    <w:p w:rsidR="00B76B25" w:rsidRPr="00976407" w:rsidRDefault="0009495A" w:rsidP="0009495A">
      <w:pPr>
        <w:pStyle w:val="BodySingle"/>
        <w:ind w:left="720"/>
        <w:jc w:val="both"/>
        <w:rPr>
          <w:rFonts w:ascii="Cambria" w:hAnsi="Cambria"/>
          <w:b/>
          <w:color w:val="808080"/>
          <w:sz w:val="24"/>
          <w:szCs w:val="24"/>
        </w:rPr>
      </w:pPr>
      <w:r w:rsidRPr="00976407">
        <w:rPr>
          <w:rFonts w:ascii="Cambria" w:hAnsi="Cambria"/>
          <w:b/>
          <w:color w:val="808080"/>
          <w:sz w:val="24"/>
          <w:szCs w:val="24"/>
        </w:rPr>
        <w:t>Chief Executive Officer</w:t>
      </w:r>
      <w:r w:rsidR="00B76B25" w:rsidRPr="00976407">
        <w:rPr>
          <w:rFonts w:ascii="Cambria" w:hAnsi="Cambria"/>
          <w:b/>
          <w:color w:val="808080"/>
          <w:sz w:val="24"/>
          <w:szCs w:val="24"/>
        </w:rPr>
        <w:t>,</w:t>
      </w:r>
    </w:p>
    <w:p w:rsidR="00B76B25" w:rsidRPr="00976407" w:rsidRDefault="00B76B25" w:rsidP="0009495A">
      <w:pPr>
        <w:pStyle w:val="BodySingle"/>
        <w:ind w:left="720"/>
        <w:jc w:val="both"/>
        <w:rPr>
          <w:rFonts w:ascii="Cambria" w:hAnsi="Cambria"/>
          <w:b/>
          <w:color w:val="808080"/>
          <w:sz w:val="24"/>
          <w:szCs w:val="24"/>
        </w:rPr>
      </w:pPr>
      <w:r w:rsidRPr="00976407">
        <w:rPr>
          <w:rFonts w:ascii="Cambria" w:hAnsi="Cambria"/>
          <w:b/>
          <w:color w:val="808080"/>
          <w:sz w:val="24"/>
          <w:szCs w:val="24"/>
        </w:rPr>
        <w:t>Media and Entertainment Skills Council</w:t>
      </w:r>
    </w:p>
    <w:p w:rsidR="0009495A" w:rsidRPr="0009495A" w:rsidRDefault="0009495A" w:rsidP="0009495A">
      <w:pPr>
        <w:pStyle w:val="BodySingle"/>
        <w:ind w:left="720"/>
        <w:jc w:val="both"/>
        <w:rPr>
          <w:rFonts w:ascii="Cambria" w:hAnsi="Cambria"/>
          <w:b/>
          <w:color w:val="808080"/>
          <w:sz w:val="24"/>
          <w:szCs w:val="24"/>
        </w:rPr>
      </w:pPr>
      <w:r w:rsidRPr="0009495A">
        <w:rPr>
          <w:rFonts w:ascii="Cambria" w:hAnsi="Cambria"/>
          <w:b/>
          <w:color w:val="808080"/>
          <w:sz w:val="24"/>
          <w:szCs w:val="24"/>
        </w:rPr>
        <w:t>522-24, 5th Floor, DLF Tower A, Jasola, New Delhi- 110025</w:t>
      </w:r>
    </w:p>
    <w:p w:rsidR="0009495A" w:rsidRDefault="0009495A" w:rsidP="0009495A">
      <w:pPr>
        <w:pStyle w:val="BodySingle"/>
        <w:ind w:left="720"/>
        <w:jc w:val="both"/>
        <w:rPr>
          <w:rFonts w:ascii="Cambria" w:hAnsi="Cambria"/>
          <w:b/>
          <w:color w:val="808080"/>
          <w:sz w:val="24"/>
          <w:szCs w:val="24"/>
        </w:rPr>
      </w:pPr>
      <w:r w:rsidRPr="0009495A">
        <w:rPr>
          <w:rFonts w:ascii="Cambria" w:hAnsi="Cambria"/>
          <w:b/>
          <w:color w:val="808080"/>
          <w:sz w:val="24"/>
          <w:szCs w:val="24"/>
        </w:rPr>
        <w:t xml:space="preserve">E-Mail: mohit.soni@mescindia.org, </w:t>
      </w:r>
    </w:p>
    <w:p w:rsidR="00B76B25" w:rsidRDefault="0009495A" w:rsidP="0009495A">
      <w:pPr>
        <w:pStyle w:val="BodySingle"/>
        <w:ind w:left="720"/>
        <w:jc w:val="both"/>
        <w:rPr>
          <w:rFonts w:ascii="Cambria" w:hAnsi="Cambria"/>
          <w:b/>
          <w:color w:val="808080"/>
          <w:sz w:val="24"/>
          <w:szCs w:val="24"/>
        </w:rPr>
      </w:pPr>
      <w:r w:rsidRPr="0009495A">
        <w:rPr>
          <w:rFonts w:ascii="Cambria" w:hAnsi="Cambria"/>
          <w:b/>
          <w:color w:val="808080"/>
          <w:sz w:val="24"/>
          <w:szCs w:val="24"/>
        </w:rPr>
        <w:t>T: 91-11-49048335, 91-9971120204</w:t>
      </w:r>
    </w:p>
    <w:p w:rsidR="0009495A" w:rsidRPr="00976407" w:rsidRDefault="0009495A" w:rsidP="0009495A">
      <w:pPr>
        <w:pStyle w:val="BodySingle"/>
        <w:ind w:left="720"/>
        <w:jc w:val="both"/>
        <w:rPr>
          <w:rFonts w:ascii="Cambria" w:hAnsi="Cambria"/>
          <w:color w:val="808080"/>
          <w:sz w:val="24"/>
          <w:szCs w:val="24"/>
        </w:rPr>
      </w:pPr>
    </w:p>
    <w:p w:rsidR="00B76B25" w:rsidRPr="00976407" w:rsidRDefault="00B76B25" w:rsidP="0009495A">
      <w:pPr>
        <w:pStyle w:val="ReferenceLine"/>
        <w:numPr>
          <w:ilvl w:val="0"/>
          <w:numId w:val="1"/>
        </w:numPr>
        <w:spacing w:after="240"/>
        <w:rPr>
          <w:rFonts w:ascii="Cambria" w:hAnsi="Cambria" w:cs="Times New Roman"/>
          <w:color w:val="808080"/>
        </w:rPr>
      </w:pPr>
      <w:r w:rsidRPr="00976407">
        <w:rPr>
          <w:rFonts w:ascii="Cambria" w:hAnsi="Cambria" w:cs="Times New Roman"/>
          <w:color w:val="808080"/>
        </w:rPr>
        <w:t xml:space="preserve">Neither MESC nor their employees or consultants make any representation or warranty as to the accuracy, reliability or completeness of the information in this EOI document. Each prospective applicant should conduct his own investigations and analysis and check the accuracy, reliability and completeness of the information in this EOI document and obtain independent advice from appropriate source before submission of this EOI and later RFP if shortlisted.  </w:t>
      </w:r>
    </w:p>
    <w:p w:rsidR="00B76B25" w:rsidRPr="00976407" w:rsidRDefault="00B76B25" w:rsidP="0009495A">
      <w:pPr>
        <w:pStyle w:val="ReferenceLine"/>
        <w:numPr>
          <w:ilvl w:val="0"/>
          <w:numId w:val="1"/>
        </w:numPr>
        <w:spacing w:after="240"/>
        <w:rPr>
          <w:rFonts w:ascii="Cambria" w:hAnsi="Cambria" w:cs="Times New Roman"/>
          <w:color w:val="808080"/>
        </w:rPr>
      </w:pPr>
      <w:r w:rsidRPr="00976407">
        <w:rPr>
          <w:rFonts w:ascii="Cambria" w:hAnsi="Cambria" w:cs="Times New Roman"/>
          <w:color w:val="808080"/>
        </w:rPr>
        <w:t>Neither MESC nor their employees or consultants will have any liability to any prospective Applicant or any other person under the law of contract, for any loss, expense or damage which may arise from or be incurred or suffered in connection with anything contained in this EOI document.</w:t>
      </w:r>
    </w:p>
    <w:p w:rsidR="00B76B25" w:rsidRPr="00976407" w:rsidRDefault="00B76B25" w:rsidP="0009495A">
      <w:pPr>
        <w:pStyle w:val="ReferenceLine"/>
        <w:numPr>
          <w:ilvl w:val="0"/>
          <w:numId w:val="1"/>
        </w:numPr>
        <w:spacing w:after="240"/>
        <w:rPr>
          <w:rFonts w:ascii="Cambria" w:hAnsi="Cambria" w:cs="Times New Roman"/>
          <w:color w:val="808080"/>
        </w:rPr>
      </w:pPr>
      <w:r w:rsidRPr="00976407">
        <w:rPr>
          <w:rFonts w:ascii="Cambria" w:hAnsi="Cambria" w:cs="Times New Roman"/>
          <w:color w:val="808080"/>
        </w:rPr>
        <w:t>MESC reserves the right to reject any or all of the EOIs submitted in response to this EOI document at any stage without assigning any reasons whatsoever. MESC also reserves the right to hold, or withdraw or cancel the process at any stage under intimation to the Applicants who submit the EOI.</w:t>
      </w:r>
    </w:p>
    <w:p w:rsidR="00B76B25" w:rsidRPr="00976407" w:rsidRDefault="00B76B25" w:rsidP="0009495A">
      <w:pPr>
        <w:pStyle w:val="ReferenceLine"/>
        <w:numPr>
          <w:ilvl w:val="0"/>
          <w:numId w:val="1"/>
        </w:numPr>
        <w:spacing w:after="240"/>
        <w:rPr>
          <w:rFonts w:ascii="Cambria" w:hAnsi="Cambria" w:cs="Times New Roman"/>
          <w:color w:val="808080"/>
        </w:rPr>
      </w:pPr>
      <w:r w:rsidRPr="00976407">
        <w:rPr>
          <w:rFonts w:ascii="Cambria" w:hAnsi="Cambria" w:cs="Times New Roman"/>
          <w:color w:val="808080"/>
        </w:rPr>
        <w:t xml:space="preserve">MESC also reserves the right to modify or amend or add to any or all of the provisions of this EOI document or cancel the present Invitation and call for fresh Invitations. </w:t>
      </w:r>
    </w:p>
    <w:p w:rsidR="00B76B25" w:rsidRPr="00976407" w:rsidRDefault="00B76B25" w:rsidP="0009495A">
      <w:pPr>
        <w:pStyle w:val="ReferenceLine"/>
        <w:numPr>
          <w:ilvl w:val="0"/>
          <w:numId w:val="1"/>
        </w:numPr>
        <w:spacing w:after="240"/>
        <w:rPr>
          <w:rFonts w:ascii="Cambria" w:hAnsi="Cambria" w:cs="Times New Roman"/>
          <w:color w:val="808080"/>
        </w:rPr>
      </w:pPr>
      <w:r w:rsidRPr="00976407">
        <w:rPr>
          <w:rFonts w:ascii="Cambria" w:hAnsi="Cambria" w:cs="Times New Roman"/>
          <w:color w:val="808080"/>
        </w:rPr>
        <w:t>Neither MESC nor their employees or consultants will have any liability in case of non-receipt of any correspondence from them to the Applicants due to the postal delays.</w:t>
      </w:r>
    </w:p>
    <w:p w:rsidR="00B76B25" w:rsidRPr="00976407" w:rsidRDefault="00B76B25" w:rsidP="0009495A">
      <w:pPr>
        <w:pStyle w:val="ReferenceLine"/>
        <w:spacing w:after="240"/>
        <w:rPr>
          <w:rFonts w:ascii="Cambria" w:hAnsi="Cambria" w:cs="Times New Roman"/>
          <w:color w:val="808080"/>
        </w:rPr>
      </w:pPr>
    </w:p>
    <w:p w:rsidR="00B76B25" w:rsidRPr="00976407" w:rsidRDefault="00B76B25" w:rsidP="0009495A">
      <w:pPr>
        <w:pStyle w:val="ReferenceLine"/>
        <w:spacing w:after="240"/>
        <w:rPr>
          <w:rFonts w:ascii="Cambria" w:hAnsi="Cambria" w:cs="Times New Roman"/>
          <w:color w:val="808080"/>
        </w:rPr>
      </w:pPr>
    </w:p>
    <w:p w:rsidR="00B76B25" w:rsidRPr="00976407" w:rsidRDefault="00B76B25" w:rsidP="0009495A">
      <w:pPr>
        <w:pStyle w:val="ReferenceLine"/>
        <w:spacing w:after="240"/>
        <w:rPr>
          <w:rFonts w:ascii="Cambria" w:hAnsi="Cambria" w:cs="Times New Roman"/>
          <w:color w:val="808080"/>
        </w:rPr>
      </w:pPr>
    </w:p>
    <w:p w:rsidR="00B76B25" w:rsidRPr="00976407" w:rsidRDefault="005117BF" w:rsidP="0009495A">
      <w:pPr>
        <w:pStyle w:val="Heading1"/>
        <w:shd w:val="clear" w:color="auto" w:fill="E0E0E0"/>
        <w:jc w:val="both"/>
        <w:rPr>
          <w:rFonts w:ascii="Cambria" w:hAnsi="Cambria"/>
          <w:smallCaps/>
          <w:color w:val="808080"/>
          <w:sz w:val="36"/>
          <w:szCs w:val="22"/>
        </w:rPr>
      </w:pPr>
      <w:bookmarkStart w:id="2" w:name="_Toc455137360"/>
      <w:r w:rsidRPr="00976407">
        <w:rPr>
          <w:rFonts w:ascii="Cambria" w:hAnsi="Cambria"/>
          <w:smallCaps/>
          <w:color w:val="808080"/>
          <w:sz w:val="36"/>
          <w:szCs w:val="22"/>
        </w:rPr>
        <w:t>2. SCHEDULE</w:t>
      </w:r>
      <w:r w:rsidR="00494867" w:rsidRPr="00976407">
        <w:rPr>
          <w:rFonts w:ascii="Cambria" w:hAnsi="Cambria"/>
          <w:smallCaps/>
          <w:color w:val="808080"/>
          <w:sz w:val="36"/>
          <w:szCs w:val="22"/>
        </w:rPr>
        <w:t xml:space="preserve"> OF EOI PROCESS</w:t>
      </w:r>
      <w:bookmarkEnd w:id="2"/>
    </w:p>
    <w:p w:rsidR="00B76B25" w:rsidRPr="00976407" w:rsidRDefault="00B76B25" w:rsidP="0009495A">
      <w:pPr>
        <w:pBdr>
          <w:bottom w:val="double" w:sz="4" w:space="1" w:color="auto"/>
        </w:pBdr>
        <w:spacing w:line="360" w:lineRule="auto"/>
        <w:jc w:val="both"/>
        <w:rPr>
          <w:rFonts w:ascii="Cambria" w:hAnsi="Cambria"/>
          <w:b/>
          <w:bCs/>
          <w:color w:val="808080"/>
          <w:szCs w:val="22"/>
        </w:rPr>
      </w:pPr>
    </w:p>
    <w:p w:rsidR="00B76B25" w:rsidRPr="00976407" w:rsidRDefault="00B76B25" w:rsidP="0009495A">
      <w:pPr>
        <w:pStyle w:val="BodySingle"/>
        <w:jc w:val="both"/>
        <w:rPr>
          <w:rFonts w:ascii="Cambria" w:hAnsi="Cambria"/>
          <w:color w:val="808080"/>
        </w:rPr>
      </w:pPr>
    </w:p>
    <w:p w:rsidR="00B76B25" w:rsidRPr="00976407" w:rsidRDefault="00B76B25" w:rsidP="0009495A">
      <w:pPr>
        <w:pStyle w:val="BodySingle"/>
        <w:jc w:val="both"/>
        <w:rPr>
          <w:rFonts w:ascii="Cambria" w:hAnsi="Cambria"/>
          <w:color w:val="808080"/>
          <w:sz w:val="24"/>
          <w:szCs w:val="24"/>
        </w:rPr>
      </w:pPr>
      <w:r w:rsidRPr="00976407">
        <w:rPr>
          <w:rFonts w:ascii="Cambria" w:hAnsi="Cambria"/>
          <w:color w:val="808080"/>
          <w:sz w:val="24"/>
          <w:szCs w:val="24"/>
        </w:rPr>
        <w:t xml:space="preserve">The indicative timelines of the </w:t>
      </w:r>
      <w:r w:rsidR="004D0E31" w:rsidRPr="00976407">
        <w:rPr>
          <w:rFonts w:ascii="Cambria" w:hAnsi="Cambria"/>
          <w:color w:val="808080"/>
          <w:sz w:val="24"/>
          <w:szCs w:val="24"/>
        </w:rPr>
        <w:t>Expression of Interest process</w:t>
      </w:r>
      <w:r w:rsidR="005117BF" w:rsidRPr="00976407">
        <w:rPr>
          <w:rFonts w:ascii="Cambria" w:hAnsi="Cambria"/>
          <w:color w:val="808080"/>
          <w:sz w:val="24"/>
          <w:szCs w:val="24"/>
        </w:rPr>
        <w:t xml:space="preserve"> </w:t>
      </w:r>
      <w:r w:rsidR="004D0E31" w:rsidRPr="00976407">
        <w:rPr>
          <w:rFonts w:ascii="Cambria" w:hAnsi="Cambria"/>
          <w:color w:val="808080"/>
          <w:sz w:val="24"/>
          <w:szCs w:val="24"/>
        </w:rPr>
        <w:t>are</w:t>
      </w:r>
      <w:r w:rsidR="005117BF" w:rsidRPr="00976407">
        <w:rPr>
          <w:rFonts w:ascii="Cambria" w:hAnsi="Cambria"/>
          <w:color w:val="808080"/>
          <w:sz w:val="24"/>
          <w:szCs w:val="24"/>
        </w:rPr>
        <w:t xml:space="preserve"> </w:t>
      </w:r>
      <w:r w:rsidR="004D0E31" w:rsidRPr="00976407">
        <w:rPr>
          <w:rFonts w:ascii="Cambria" w:hAnsi="Cambria"/>
          <w:color w:val="808080"/>
          <w:sz w:val="24"/>
          <w:szCs w:val="24"/>
        </w:rPr>
        <w:t xml:space="preserve">mentioned </w:t>
      </w:r>
      <w:r w:rsidRPr="00976407">
        <w:rPr>
          <w:rFonts w:ascii="Cambria" w:hAnsi="Cambria"/>
          <w:color w:val="808080"/>
          <w:sz w:val="24"/>
          <w:szCs w:val="24"/>
        </w:rPr>
        <w:t>in the table below.</w:t>
      </w:r>
    </w:p>
    <w:p w:rsidR="00B76B25" w:rsidRPr="00976407" w:rsidRDefault="00B76B25" w:rsidP="0009495A">
      <w:pPr>
        <w:pStyle w:val="BodySingle"/>
        <w:jc w:val="both"/>
        <w:rPr>
          <w:rFonts w:ascii="Cambria" w:hAnsi="Cambria"/>
          <w:color w:val="808080"/>
          <w:sz w:val="24"/>
          <w:szCs w:val="24"/>
        </w:rPr>
      </w:pPr>
    </w:p>
    <w:tbl>
      <w:tblPr>
        <w:tblW w:w="7920" w:type="dxa"/>
        <w:tblInd w:w="108"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ook w:val="04A0"/>
      </w:tblPr>
      <w:tblGrid>
        <w:gridCol w:w="4802"/>
        <w:gridCol w:w="3118"/>
      </w:tblGrid>
      <w:tr w:rsidR="00B76B25" w:rsidRPr="00976407" w:rsidTr="00A05E90">
        <w:trPr>
          <w:trHeight w:val="327"/>
        </w:trPr>
        <w:tc>
          <w:tcPr>
            <w:tcW w:w="4802" w:type="dxa"/>
            <w:shd w:val="clear" w:color="auto" w:fill="auto"/>
          </w:tcPr>
          <w:p w:rsidR="00B76B25" w:rsidRPr="00976407" w:rsidRDefault="00B76B25" w:rsidP="0009495A">
            <w:pPr>
              <w:pStyle w:val="BodyText"/>
              <w:rPr>
                <w:rFonts w:ascii="Cambria" w:hAnsi="Cambria"/>
                <w:b/>
                <w:color w:val="808080"/>
              </w:rPr>
            </w:pPr>
            <w:r w:rsidRPr="00976407">
              <w:rPr>
                <w:rFonts w:ascii="Cambria" w:hAnsi="Cambria"/>
                <w:b/>
                <w:color w:val="808080"/>
              </w:rPr>
              <w:t>Activity</w:t>
            </w:r>
          </w:p>
        </w:tc>
        <w:tc>
          <w:tcPr>
            <w:tcW w:w="3118" w:type="dxa"/>
            <w:shd w:val="clear" w:color="auto" w:fill="auto"/>
          </w:tcPr>
          <w:p w:rsidR="00B76B25" w:rsidRPr="00976407" w:rsidRDefault="00B76B25" w:rsidP="0009495A">
            <w:pPr>
              <w:pStyle w:val="BodyText"/>
              <w:rPr>
                <w:rFonts w:ascii="Cambria" w:hAnsi="Cambria"/>
                <w:b/>
                <w:color w:val="808080"/>
              </w:rPr>
            </w:pPr>
            <w:r w:rsidRPr="00976407">
              <w:rPr>
                <w:rFonts w:ascii="Cambria" w:hAnsi="Cambria"/>
                <w:b/>
                <w:color w:val="808080"/>
              </w:rPr>
              <w:t>Scheduled date</w:t>
            </w:r>
          </w:p>
        </w:tc>
      </w:tr>
      <w:tr w:rsidR="00B76B25" w:rsidRPr="00976407" w:rsidTr="00A05E90">
        <w:trPr>
          <w:trHeight w:val="327"/>
        </w:trPr>
        <w:tc>
          <w:tcPr>
            <w:tcW w:w="4802" w:type="dxa"/>
            <w:shd w:val="clear" w:color="auto" w:fill="auto"/>
            <w:vAlign w:val="center"/>
          </w:tcPr>
          <w:p w:rsidR="00B76B25" w:rsidRPr="00976407" w:rsidRDefault="00B76B25" w:rsidP="0009495A">
            <w:pPr>
              <w:pStyle w:val="BodyText"/>
              <w:rPr>
                <w:rFonts w:ascii="Cambria" w:hAnsi="Cambria"/>
                <w:b/>
                <w:color w:val="808080"/>
              </w:rPr>
            </w:pPr>
            <w:r w:rsidRPr="00976407">
              <w:rPr>
                <w:rFonts w:ascii="Cambria" w:hAnsi="Cambria"/>
                <w:color w:val="808080"/>
              </w:rPr>
              <w:t>Issue of EOI document</w:t>
            </w:r>
          </w:p>
        </w:tc>
        <w:tc>
          <w:tcPr>
            <w:tcW w:w="3118" w:type="dxa"/>
            <w:shd w:val="clear" w:color="auto" w:fill="auto"/>
            <w:vAlign w:val="center"/>
          </w:tcPr>
          <w:p w:rsidR="00B76B25" w:rsidRPr="00976407" w:rsidRDefault="0009495A" w:rsidP="0009495A">
            <w:pPr>
              <w:pStyle w:val="BodyText"/>
              <w:rPr>
                <w:rFonts w:ascii="Cambria" w:hAnsi="Cambria"/>
                <w:color w:val="808080"/>
              </w:rPr>
            </w:pPr>
            <w:r w:rsidRPr="00976407">
              <w:rPr>
                <w:rFonts w:ascii="Cambria" w:hAnsi="Cambria"/>
                <w:color w:val="808080"/>
              </w:rPr>
              <w:t>20</w:t>
            </w:r>
            <w:r w:rsidR="00E74BF7" w:rsidRPr="00976407">
              <w:rPr>
                <w:rFonts w:ascii="Cambria" w:hAnsi="Cambria"/>
                <w:color w:val="808080"/>
              </w:rPr>
              <w:t>-</w:t>
            </w:r>
            <w:r w:rsidRPr="00976407">
              <w:rPr>
                <w:rFonts w:ascii="Cambria" w:hAnsi="Cambria"/>
                <w:color w:val="808080"/>
              </w:rPr>
              <w:t>May</w:t>
            </w:r>
            <w:r w:rsidR="00E74BF7" w:rsidRPr="00976407">
              <w:rPr>
                <w:rFonts w:ascii="Cambria" w:hAnsi="Cambria"/>
                <w:color w:val="808080"/>
              </w:rPr>
              <w:t>-201</w:t>
            </w:r>
            <w:r w:rsidRPr="00976407">
              <w:rPr>
                <w:rFonts w:ascii="Cambria" w:hAnsi="Cambria"/>
                <w:color w:val="808080"/>
              </w:rPr>
              <w:t>9</w:t>
            </w:r>
          </w:p>
        </w:tc>
      </w:tr>
      <w:tr w:rsidR="0033579C" w:rsidRPr="00976407" w:rsidTr="00A05E90">
        <w:trPr>
          <w:trHeight w:val="349"/>
        </w:trPr>
        <w:tc>
          <w:tcPr>
            <w:tcW w:w="4802" w:type="dxa"/>
            <w:shd w:val="clear" w:color="auto" w:fill="auto"/>
            <w:vAlign w:val="center"/>
          </w:tcPr>
          <w:p w:rsidR="0033579C" w:rsidRPr="00976407" w:rsidRDefault="0058332B" w:rsidP="0009495A">
            <w:pPr>
              <w:pStyle w:val="BodyText"/>
              <w:rPr>
                <w:rFonts w:ascii="Cambria" w:hAnsi="Cambria"/>
                <w:color w:val="808080"/>
              </w:rPr>
            </w:pPr>
            <w:r w:rsidRPr="00976407">
              <w:rPr>
                <w:rFonts w:ascii="Cambria" w:hAnsi="Cambria"/>
                <w:color w:val="808080"/>
              </w:rPr>
              <w:t>Due</w:t>
            </w:r>
            <w:r w:rsidR="0033579C" w:rsidRPr="00976407">
              <w:rPr>
                <w:rFonts w:ascii="Cambria" w:hAnsi="Cambria"/>
                <w:color w:val="808080"/>
              </w:rPr>
              <w:t xml:space="preserve"> date for submission of </w:t>
            </w:r>
            <w:r w:rsidR="00F650F9" w:rsidRPr="00976407">
              <w:rPr>
                <w:rFonts w:ascii="Cambria" w:hAnsi="Cambria"/>
                <w:color w:val="808080"/>
              </w:rPr>
              <w:t>queries on the EOI</w:t>
            </w:r>
          </w:p>
        </w:tc>
        <w:tc>
          <w:tcPr>
            <w:tcW w:w="3118" w:type="dxa"/>
            <w:shd w:val="clear" w:color="auto" w:fill="auto"/>
            <w:vAlign w:val="center"/>
          </w:tcPr>
          <w:p w:rsidR="0033579C" w:rsidRPr="00976407" w:rsidRDefault="0009495A" w:rsidP="0009495A">
            <w:pPr>
              <w:pStyle w:val="BodyText"/>
              <w:rPr>
                <w:rFonts w:ascii="Cambria" w:hAnsi="Cambria"/>
                <w:color w:val="808080"/>
              </w:rPr>
            </w:pPr>
            <w:r w:rsidRPr="00976407">
              <w:rPr>
                <w:rFonts w:ascii="Cambria" w:hAnsi="Cambria"/>
                <w:color w:val="808080"/>
              </w:rPr>
              <w:t>3</w:t>
            </w:r>
            <w:r w:rsidR="00746A3F" w:rsidRPr="00976407">
              <w:rPr>
                <w:rFonts w:ascii="Cambria" w:hAnsi="Cambria"/>
                <w:color w:val="808080"/>
              </w:rPr>
              <w:t>0</w:t>
            </w:r>
            <w:r w:rsidR="00E74BF7" w:rsidRPr="00976407">
              <w:rPr>
                <w:rFonts w:ascii="Cambria" w:hAnsi="Cambria"/>
                <w:color w:val="808080"/>
              </w:rPr>
              <w:t>-</w:t>
            </w:r>
            <w:r w:rsidRPr="00976407">
              <w:rPr>
                <w:rFonts w:ascii="Cambria" w:hAnsi="Cambria"/>
                <w:color w:val="808080"/>
              </w:rPr>
              <w:t>May</w:t>
            </w:r>
            <w:r w:rsidR="00E74BF7" w:rsidRPr="00976407">
              <w:rPr>
                <w:rFonts w:ascii="Cambria" w:hAnsi="Cambria"/>
                <w:color w:val="808080"/>
              </w:rPr>
              <w:t>-201</w:t>
            </w:r>
            <w:r w:rsidRPr="00976407">
              <w:rPr>
                <w:rFonts w:ascii="Cambria" w:hAnsi="Cambria"/>
                <w:color w:val="808080"/>
              </w:rPr>
              <w:t>9</w:t>
            </w:r>
          </w:p>
        </w:tc>
      </w:tr>
      <w:tr w:rsidR="0033579C" w:rsidRPr="00976407" w:rsidTr="00A05E90">
        <w:trPr>
          <w:trHeight w:val="349"/>
        </w:trPr>
        <w:tc>
          <w:tcPr>
            <w:tcW w:w="4802" w:type="dxa"/>
            <w:shd w:val="clear" w:color="auto" w:fill="auto"/>
            <w:vAlign w:val="center"/>
          </w:tcPr>
          <w:p w:rsidR="0033579C" w:rsidRPr="00976407" w:rsidRDefault="0058332B" w:rsidP="0009495A">
            <w:pPr>
              <w:pStyle w:val="BodyText"/>
              <w:rPr>
                <w:rFonts w:ascii="Cambria" w:hAnsi="Cambria"/>
                <w:color w:val="808080"/>
              </w:rPr>
            </w:pPr>
            <w:r w:rsidRPr="00976407">
              <w:rPr>
                <w:rFonts w:ascii="Cambria" w:hAnsi="Cambria"/>
                <w:color w:val="808080"/>
              </w:rPr>
              <w:t xml:space="preserve">Issue of clarifications to queries on EOI </w:t>
            </w:r>
          </w:p>
        </w:tc>
        <w:tc>
          <w:tcPr>
            <w:tcW w:w="3118" w:type="dxa"/>
            <w:shd w:val="clear" w:color="auto" w:fill="auto"/>
            <w:vAlign w:val="center"/>
          </w:tcPr>
          <w:p w:rsidR="0033579C" w:rsidRPr="00976407" w:rsidRDefault="002655F5" w:rsidP="002655F5">
            <w:pPr>
              <w:pStyle w:val="BodyText"/>
              <w:rPr>
                <w:rFonts w:ascii="Cambria" w:hAnsi="Cambria"/>
                <w:color w:val="808080"/>
              </w:rPr>
            </w:pPr>
            <w:r w:rsidRPr="00976407">
              <w:rPr>
                <w:rFonts w:ascii="Cambria" w:hAnsi="Cambria"/>
                <w:color w:val="808080"/>
              </w:rPr>
              <w:t>10</w:t>
            </w:r>
            <w:r w:rsidR="00E74BF7" w:rsidRPr="00976407">
              <w:rPr>
                <w:rFonts w:ascii="Cambria" w:hAnsi="Cambria"/>
                <w:color w:val="808080"/>
              </w:rPr>
              <w:t>-Ju</w:t>
            </w:r>
            <w:r w:rsidRPr="00976407">
              <w:rPr>
                <w:rFonts w:ascii="Cambria" w:hAnsi="Cambria"/>
                <w:color w:val="808080"/>
              </w:rPr>
              <w:t>n</w:t>
            </w:r>
            <w:r w:rsidR="00E74BF7" w:rsidRPr="00976407">
              <w:rPr>
                <w:rFonts w:ascii="Cambria" w:hAnsi="Cambria"/>
                <w:color w:val="808080"/>
              </w:rPr>
              <w:t>-201</w:t>
            </w:r>
            <w:r w:rsidRPr="00976407">
              <w:rPr>
                <w:rFonts w:ascii="Cambria" w:hAnsi="Cambria"/>
                <w:color w:val="808080"/>
              </w:rPr>
              <w:t>9</w:t>
            </w:r>
            <w:r w:rsidR="00B31442" w:rsidRPr="00976407">
              <w:rPr>
                <w:rFonts w:ascii="Cambria" w:hAnsi="Cambria"/>
                <w:color w:val="808080"/>
              </w:rPr>
              <w:t xml:space="preserve"> </w:t>
            </w:r>
          </w:p>
        </w:tc>
      </w:tr>
      <w:tr w:rsidR="00567E12" w:rsidRPr="00976407" w:rsidTr="00A05E90">
        <w:trPr>
          <w:trHeight w:val="349"/>
        </w:trPr>
        <w:tc>
          <w:tcPr>
            <w:tcW w:w="4802" w:type="dxa"/>
            <w:shd w:val="clear" w:color="auto" w:fill="auto"/>
            <w:vAlign w:val="center"/>
          </w:tcPr>
          <w:p w:rsidR="00567E12" w:rsidRPr="00976407" w:rsidRDefault="00567E12" w:rsidP="0009495A">
            <w:pPr>
              <w:pStyle w:val="BodyText"/>
              <w:rPr>
                <w:rFonts w:ascii="Cambria" w:hAnsi="Cambria"/>
                <w:color w:val="808080"/>
              </w:rPr>
            </w:pPr>
            <w:r w:rsidRPr="00976407">
              <w:rPr>
                <w:rFonts w:ascii="Cambria" w:hAnsi="Cambria"/>
                <w:color w:val="808080"/>
              </w:rPr>
              <w:t>Project presentation date</w:t>
            </w:r>
          </w:p>
        </w:tc>
        <w:tc>
          <w:tcPr>
            <w:tcW w:w="3118" w:type="dxa"/>
            <w:shd w:val="clear" w:color="auto" w:fill="auto"/>
            <w:vAlign w:val="center"/>
          </w:tcPr>
          <w:p w:rsidR="00567E12" w:rsidRPr="00976407" w:rsidRDefault="002655F5" w:rsidP="002655F5">
            <w:pPr>
              <w:pStyle w:val="BodyText"/>
              <w:rPr>
                <w:rFonts w:ascii="Cambria" w:hAnsi="Cambria"/>
                <w:color w:val="808080"/>
              </w:rPr>
            </w:pPr>
            <w:r w:rsidRPr="00976407">
              <w:rPr>
                <w:rFonts w:ascii="Cambria" w:hAnsi="Cambria"/>
                <w:color w:val="808080"/>
              </w:rPr>
              <w:t>15</w:t>
            </w:r>
            <w:r w:rsidR="00E74BF7" w:rsidRPr="00976407">
              <w:rPr>
                <w:rFonts w:ascii="Cambria" w:hAnsi="Cambria"/>
                <w:color w:val="808080"/>
              </w:rPr>
              <w:t>-</w:t>
            </w:r>
            <w:r w:rsidRPr="00976407">
              <w:rPr>
                <w:rFonts w:ascii="Cambria" w:hAnsi="Cambria"/>
                <w:color w:val="808080"/>
              </w:rPr>
              <w:t>Jun</w:t>
            </w:r>
            <w:r w:rsidR="00E74BF7" w:rsidRPr="00976407">
              <w:rPr>
                <w:rFonts w:ascii="Cambria" w:hAnsi="Cambria"/>
                <w:color w:val="808080"/>
              </w:rPr>
              <w:t>-201</w:t>
            </w:r>
            <w:r w:rsidRPr="00976407">
              <w:rPr>
                <w:rFonts w:ascii="Cambria" w:hAnsi="Cambria"/>
                <w:color w:val="808080"/>
              </w:rPr>
              <w:t>9</w:t>
            </w:r>
          </w:p>
        </w:tc>
      </w:tr>
      <w:tr w:rsidR="00B76B25" w:rsidRPr="00976407" w:rsidTr="00A05E90">
        <w:trPr>
          <w:trHeight w:val="349"/>
        </w:trPr>
        <w:tc>
          <w:tcPr>
            <w:tcW w:w="4802" w:type="dxa"/>
            <w:shd w:val="clear" w:color="auto" w:fill="auto"/>
            <w:vAlign w:val="center"/>
          </w:tcPr>
          <w:p w:rsidR="00B76B25" w:rsidRPr="00976407" w:rsidRDefault="00B76B25" w:rsidP="0009495A">
            <w:pPr>
              <w:pStyle w:val="BodyText"/>
              <w:rPr>
                <w:rFonts w:ascii="Cambria" w:hAnsi="Cambria"/>
                <w:b/>
                <w:color w:val="808080"/>
              </w:rPr>
            </w:pPr>
            <w:r w:rsidRPr="00976407">
              <w:rPr>
                <w:rFonts w:ascii="Cambria" w:hAnsi="Cambria"/>
                <w:color w:val="808080"/>
              </w:rPr>
              <w:t>Due date for EO</w:t>
            </w:r>
            <w:r w:rsidR="00BE07EC" w:rsidRPr="00976407">
              <w:rPr>
                <w:rFonts w:ascii="Cambria" w:hAnsi="Cambria"/>
                <w:color w:val="808080"/>
              </w:rPr>
              <w:t xml:space="preserve">I </w:t>
            </w:r>
            <w:r w:rsidRPr="00976407">
              <w:rPr>
                <w:rFonts w:ascii="Cambria" w:hAnsi="Cambria"/>
                <w:color w:val="808080"/>
              </w:rPr>
              <w:t>submission</w:t>
            </w:r>
          </w:p>
        </w:tc>
        <w:tc>
          <w:tcPr>
            <w:tcW w:w="3118" w:type="dxa"/>
            <w:shd w:val="clear" w:color="auto" w:fill="auto"/>
            <w:vAlign w:val="center"/>
          </w:tcPr>
          <w:p w:rsidR="00B76B25" w:rsidRPr="00976407" w:rsidRDefault="002655F5" w:rsidP="002655F5">
            <w:pPr>
              <w:pStyle w:val="BodyText"/>
              <w:rPr>
                <w:rFonts w:ascii="Cambria" w:hAnsi="Cambria"/>
                <w:color w:val="808080"/>
              </w:rPr>
            </w:pPr>
            <w:r w:rsidRPr="00976407">
              <w:rPr>
                <w:rFonts w:ascii="Cambria" w:hAnsi="Cambria"/>
                <w:color w:val="808080"/>
              </w:rPr>
              <w:t>20</w:t>
            </w:r>
            <w:r w:rsidR="00E74BF7" w:rsidRPr="00976407">
              <w:rPr>
                <w:rFonts w:ascii="Cambria" w:hAnsi="Cambria"/>
                <w:color w:val="808080"/>
              </w:rPr>
              <w:t>-</w:t>
            </w:r>
            <w:r w:rsidRPr="00976407">
              <w:rPr>
                <w:rFonts w:ascii="Cambria" w:hAnsi="Cambria"/>
                <w:color w:val="808080"/>
              </w:rPr>
              <w:t>Jun</w:t>
            </w:r>
            <w:r w:rsidR="00E74BF7" w:rsidRPr="00976407">
              <w:rPr>
                <w:rFonts w:ascii="Cambria" w:hAnsi="Cambria"/>
                <w:color w:val="808080"/>
              </w:rPr>
              <w:t>-201</w:t>
            </w:r>
            <w:r w:rsidRPr="00976407">
              <w:rPr>
                <w:rFonts w:ascii="Cambria" w:hAnsi="Cambria"/>
                <w:color w:val="808080"/>
              </w:rPr>
              <w:t>9</w:t>
            </w:r>
            <w:r w:rsidR="004F2E07" w:rsidRPr="00976407">
              <w:rPr>
                <w:rFonts w:ascii="Cambria" w:hAnsi="Cambria"/>
                <w:color w:val="808080"/>
              </w:rPr>
              <w:t>, 1</w:t>
            </w:r>
            <w:r w:rsidRPr="00976407">
              <w:rPr>
                <w:rFonts w:ascii="Cambria" w:hAnsi="Cambria"/>
                <w:color w:val="808080"/>
              </w:rPr>
              <w:t>8</w:t>
            </w:r>
            <w:r w:rsidR="004F2E07" w:rsidRPr="00976407">
              <w:rPr>
                <w:rFonts w:ascii="Cambria" w:hAnsi="Cambria"/>
                <w:color w:val="808080"/>
              </w:rPr>
              <w:t xml:space="preserve">00 </w:t>
            </w:r>
            <w:r w:rsidRPr="00976407">
              <w:rPr>
                <w:rFonts w:ascii="Cambria" w:hAnsi="Cambria"/>
                <w:color w:val="808080"/>
              </w:rPr>
              <w:t>H</w:t>
            </w:r>
            <w:r w:rsidR="004F2E07" w:rsidRPr="00976407">
              <w:rPr>
                <w:rFonts w:ascii="Cambria" w:hAnsi="Cambria"/>
                <w:color w:val="808080"/>
              </w:rPr>
              <w:t>ours</w:t>
            </w:r>
          </w:p>
        </w:tc>
      </w:tr>
    </w:tbl>
    <w:p w:rsidR="00B76B25" w:rsidRPr="00976407" w:rsidRDefault="00B76B25" w:rsidP="0009495A">
      <w:pPr>
        <w:spacing w:line="360" w:lineRule="auto"/>
        <w:jc w:val="both"/>
        <w:rPr>
          <w:rFonts w:ascii="Cambria" w:hAnsi="Cambria"/>
          <w:color w:val="808080"/>
        </w:rPr>
      </w:pPr>
    </w:p>
    <w:p w:rsidR="00B76B25" w:rsidRPr="00976407" w:rsidRDefault="00B76B25" w:rsidP="0009495A">
      <w:pPr>
        <w:spacing w:line="360" w:lineRule="auto"/>
        <w:jc w:val="both"/>
        <w:rPr>
          <w:rFonts w:ascii="Cambria" w:hAnsi="Cambria"/>
          <w:color w:val="808080"/>
        </w:rPr>
      </w:pPr>
    </w:p>
    <w:p w:rsidR="004F1E02" w:rsidRPr="00976407" w:rsidRDefault="004F1E02" w:rsidP="0009495A">
      <w:pPr>
        <w:spacing w:after="200" w:line="276" w:lineRule="auto"/>
        <w:jc w:val="both"/>
        <w:rPr>
          <w:rFonts w:ascii="Cambria" w:hAnsi="Cambria"/>
          <w:b/>
          <w:bCs/>
          <w:smallCaps/>
          <w:color w:val="808080"/>
          <w:sz w:val="36"/>
          <w:szCs w:val="22"/>
        </w:rPr>
      </w:pPr>
      <w:r w:rsidRPr="00976407">
        <w:rPr>
          <w:rFonts w:ascii="Cambria" w:hAnsi="Cambria"/>
          <w:smallCaps/>
          <w:color w:val="808080"/>
          <w:sz w:val="36"/>
          <w:szCs w:val="22"/>
        </w:rPr>
        <w:br w:type="page"/>
      </w:r>
    </w:p>
    <w:p w:rsidR="00B76B25" w:rsidRPr="00976407" w:rsidRDefault="005117BF" w:rsidP="0009495A">
      <w:pPr>
        <w:pStyle w:val="Heading1"/>
        <w:shd w:val="clear" w:color="auto" w:fill="E0E0E0"/>
        <w:jc w:val="both"/>
        <w:rPr>
          <w:rFonts w:ascii="Cambria" w:hAnsi="Cambria"/>
          <w:smallCaps/>
          <w:color w:val="808080"/>
          <w:sz w:val="36"/>
          <w:szCs w:val="22"/>
        </w:rPr>
      </w:pPr>
      <w:bookmarkStart w:id="3" w:name="_Toc455137361"/>
      <w:r w:rsidRPr="00976407">
        <w:rPr>
          <w:rFonts w:ascii="Cambria" w:hAnsi="Cambria"/>
          <w:smallCaps/>
          <w:color w:val="808080"/>
          <w:sz w:val="36"/>
          <w:szCs w:val="22"/>
        </w:rPr>
        <w:t>3. INTRODUCTION</w:t>
      </w:r>
      <w:bookmarkEnd w:id="3"/>
    </w:p>
    <w:p w:rsidR="00B76B25" w:rsidRPr="00976407" w:rsidRDefault="00B76B25" w:rsidP="0009495A">
      <w:pPr>
        <w:pStyle w:val="ReferenceLine"/>
        <w:spacing w:line="360" w:lineRule="auto"/>
        <w:rPr>
          <w:rFonts w:ascii="Cambria" w:hAnsi="Cambria" w:cs="Times New Roman"/>
          <w:color w:val="808080"/>
          <w:szCs w:val="22"/>
        </w:rPr>
      </w:pPr>
    </w:p>
    <w:p w:rsidR="00B76B25" w:rsidRPr="00976407" w:rsidRDefault="00B76B25" w:rsidP="0009495A">
      <w:pPr>
        <w:widowControl w:val="0"/>
        <w:pBdr>
          <w:top w:val="double" w:sz="4" w:space="1" w:color="auto"/>
        </w:pBdr>
        <w:spacing w:line="360" w:lineRule="auto"/>
        <w:ind w:firstLine="720"/>
        <w:jc w:val="both"/>
        <w:rPr>
          <w:rFonts w:ascii="Cambria" w:hAnsi="Cambria"/>
          <w:snapToGrid w:val="0"/>
          <w:color w:val="808080"/>
          <w:szCs w:val="22"/>
        </w:rPr>
      </w:pPr>
    </w:p>
    <w:p w:rsidR="00B76B25" w:rsidRPr="00976407" w:rsidRDefault="00B76B25" w:rsidP="0009495A">
      <w:pPr>
        <w:pStyle w:val="Heading3"/>
        <w:keepLines/>
        <w:numPr>
          <w:ilvl w:val="2"/>
          <w:numId w:val="0"/>
        </w:numPr>
        <w:spacing w:after="40" w:line="240" w:lineRule="auto"/>
        <w:ind w:left="432" w:hanging="432"/>
        <w:rPr>
          <w:rFonts w:ascii="Cambria" w:hAnsi="Cambria"/>
          <w:color w:val="808080"/>
          <w:sz w:val="28"/>
        </w:rPr>
      </w:pPr>
      <w:bookmarkStart w:id="4" w:name="_Toc455137362"/>
      <w:r w:rsidRPr="00976407">
        <w:rPr>
          <w:rFonts w:ascii="Cambria" w:hAnsi="Cambria"/>
          <w:color w:val="808080"/>
          <w:sz w:val="28"/>
        </w:rPr>
        <w:t>Background</w:t>
      </w:r>
      <w:bookmarkEnd w:id="4"/>
    </w:p>
    <w:p w:rsidR="00B76B25" w:rsidRPr="00976407" w:rsidRDefault="00B76B25" w:rsidP="0009495A">
      <w:pPr>
        <w:pStyle w:val="BodyText"/>
        <w:spacing w:line="276" w:lineRule="auto"/>
        <w:ind w:left="720"/>
        <w:rPr>
          <w:rFonts w:ascii="Cambria" w:hAnsi="Cambria"/>
          <w:color w:val="808080"/>
        </w:rPr>
      </w:pPr>
    </w:p>
    <w:p w:rsidR="002655F5" w:rsidRPr="002655F5" w:rsidRDefault="002655F5" w:rsidP="002655F5">
      <w:pPr>
        <w:pStyle w:val="BodyText"/>
        <w:spacing w:line="276" w:lineRule="auto"/>
        <w:rPr>
          <w:rFonts w:ascii="Cambria" w:hAnsi="Cambria"/>
          <w:color w:val="808080"/>
        </w:rPr>
      </w:pPr>
      <w:r w:rsidRPr="002655F5">
        <w:rPr>
          <w:rFonts w:ascii="Cambria" w:hAnsi="Cambria"/>
          <w:color w:val="808080"/>
        </w:rPr>
        <w:t xml:space="preserve">The Indian Media and Entertainment (M&amp;E) industry is a sunrise sector for the economy and is making high growth strides. Proving its resilience to the world, the Indian M&amp;E industry is on the cusp of a strong phase of growth, backed by rising consumer demand and improving revenues. </w:t>
      </w:r>
    </w:p>
    <w:p w:rsidR="002655F5" w:rsidRDefault="002655F5" w:rsidP="002655F5">
      <w:pPr>
        <w:pStyle w:val="BodyText"/>
        <w:spacing w:line="276" w:lineRule="auto"/>
        <w:rPr>
          <w:rFonts w:ascii="Cambria" w:hAnsi="Cambria"/>
          <w:color w:val="808080"/>
        </w:rPr>
      </w:pPr>
    </w:p>
    <w:p w:rsidR="002655F5" w:rsidRDefault="002655F5" w:rsidP="002655F5">
      <w:pPr>
        <w:pStyle w:val="BodyText"/>
        <w:spacing w:line="276" w:lineRule="auto"/>
        <w:rPr>
          <w:rFonts w:ascii="Cambria" w:hAnsi="Cambria"/>
          <w:color w:val="808080"/>
        </w:rPr>
      </w:pPr>
      <w:r w:rsidRPr="002655F5">
        <w:rPr>
          <w:rFonts w:ascii="Cambria" w:hAnsi="Cambria"/>
          <w:color w:val="808080"/>
        </w:rPr>
        <w:t xml:space="preserve">With India emerging on the </w:t>
      </w:r>
      <w:r>
        <w:rPr>
          <w:rFonts w:ascii="Cambria" w:hAnsi="Cambria"/>
          <w:color w:val="808080"/>
        </w:rPr>
        <w:t>W</w:t>
      </w:r>
      <w:r w:rsidRPr="002655F5">
        <w:rPr>
          <w:rFonts w:ascii="Cambria" w:hAnsi="Cambria"/>
          <w:color w:val="808080"/>
        </w:rPr>
        <w:t xml:space="preserve">orld’s map as a potential leader, </w:t>
      </w:r>
      <w:r>
        <w:rPr>
          <w:rFonts w:ascii="Cambria" w:hAnsi="Cambria"/>
          <w:color w:val="808080"/>
        </w:rPr>
        <w:t>M&amp;E Industry</w:t>
      </w:r>
      <w:r w:rsidRPr="002655F5">
        <w:rPr>
          <w:rFonts w:ascii="Cambria" w:hAnsi="Cambria"/>
          <w:color w:val="808080"/>
        </w:rPr>
        <w:t xml:space="preserve"> is becoming an attractive career option for youth today, especially for those with creative bent of mind. Fascinated by </w:t>
      </w:r>
      <w:r>
        <w:rPr>
          <w:rFonts w:ascii="Cambria" w:hAnsi="Cambria"/>
          <w:color w:val="808080"/>
        </w:rPr>
        <w:t xml:space="preserve">designs, animation &amp; </w:t>
      </w:r>
      <w:r w:rsidRPr="002655F5">
        <w:rPr>
          <w:rFonts w:ascii="Cambria" w:hAnsi="Cambria"/>
          <w:color w:val="808080"/>
        </w:rPr>
        <w:t xml:space="preserve">special effects in </w:t>
      </w:r>
      <w:r>
        <w:rPr>
          <w:rFonts w:ascii="Cambria" w:hAnsi="Cambria"/>
          <w:color w:val="808080"/>
        </w:rPr>
        <w:t>M</w:t>
      </w:r>
      <w:r w:rsidRPr="002655F5">
        <w:rPr>
          <w:rFonts w:ascii="Cambria" w:hAnsi="Cambria"/>
          <w:color w:val="808080"/>
        </w:rPr>
        <w:t>ovies &amp; TV and excited by the games on console or PCs or mobiles</w:t>
      </w:r>
      <w:r>
        <w:rPr>
          <w:rFonts w:ascii="Cambria" w:hAnsi="Cambria"/>
          <w:color w:val="808080"/>
        </w:rPr>
        <w:t>.</w:t>
      </w:r>
      <w:r w:rsidRPr="002655F5">
        <w:rPr>
          <w:rFonts w:ascii="Cambria" w:hAnsi="Cambria"/>
          <w:color w:val="808080"/>
        </w:rPr>
        <w:t xml:space="preserve"> </w:t>
      </w:r>
      <w:r w:rsidR="005A726C">
        <w:rPr>
          <w:rFonts w:ascii="Cambria" w:hAnsi="Cambria"/>
          <w:color w:val="808080"/>
        </w:rPr>
        <w:t xml:space="preserve">Unfortunately the M&amp;E </w:t>
      </w:r>
      <w:r w:rsidR="005A726C" w:rsidRPr="002655F5">
        <w:rPr>
          <w:rFonts w:ascii="Cambria" w:hAnsi="Cambria"/>
          <w:color w:val="808080"/>
        </w:rPr>
        <w:t xml:space="preserve">industry </w:t>
      </w:r>
      <w:r w:rsidR="005A726C">
        <w:rPr>
          <w:rFonts w:ascii="Cambria" w:hAnsi="Cambria"/>
          <w:color w:val="808080"/>
        </w:rPr>
        <w:t xml:space="preserve">today </w:t>
      </w:r>
      <w:r w:rsidR="005A726C" w:rsidRPr="002655F5">
        <w:rPr>
          <w:rFonts w:ascii="Cambria" w:hAnsi="Cambria"/>
          <w:color w:val="808080"/>
        </w:rPr>
        <w:t>is starved of quality manpower</w:t>
      </w:r>
      <w:r w:rsidR="005A726C">
        <w:rPr>
          <w:rFonts w:ascii="Cambria" w:hAnsi="Cambria"/>
          <w:color w:val="808080"/>
        </w:rPr>
        <w:t xml:space="preserve"> as most of the training institutes are focus on education based</w:t>
      </w:r>
      <w:r w:rsidR="005A726C" w:rsidRPr="002655F5">
        <w:rPr>
          <w:rFonts w:ascii="Cambria" w:hAnsi="Cambria"/>
          <w:color w:val="808080"/>
        </w:rPr>
        <w:t xml:space="preserve"> </w:t>
      </w:r>
      <w:r w:rsidR="005A726C">
        <w:rPr>
          <w:rFonts w:ascii="Cambria" w:hAnsi="Cambria"/>
          <w:color w:val="808080"/>
        </w:rPr>
        <w:t>training</w:t>
      </w:r>
      <w:r w:rsidR="005A726C" w:rsidRPr="002655F5">
        <w:rPr>
          <w:rFonts w:ascii="Cambria" w:hAnsi="Cambria"/>
          <w:color w:val="808080"/>
        </w:rPr>
        <w:t xml:space="preserve"> programs </w:t>
      </w:r>
      <w:r w:rsidR="005A726C">
        <w:rPr>
          <w:rFonts w:ascii="Cambria" w:hAnsi="Cambria"/>
          <w:color w:val="808080"/>
        </w:rPr>
        <w:t xml:space="preserve">rather than outcome based skill oriented training. </w:t>
      </w:r>
    </w:p>
    <w:p w:rsidR="002655F5" w:rsidRDefault="002655F5" w:rsidP="002655F5">
      <w:pPr>
        <w:pStyle w:val="BodyText"/>
        <w:spacing w:line="276" w:lineRule="auto"/>
        <w:rPr>
          <w:rFonts w:ascii="Cambria" w:hAnsi="Cambria"/>
          <w:color w:val="808080"/>
        </w:rPr>
      </w:pPr>
    </w:p>
    <w:p w:rsidR="00C058C2" w:rsidRDefault="002655F5" w:rsidP="002655F5">
      <w:pPr>
        <w:pStyle w:val="BodyText"/>
        <w:spacing w:line="276" w:lineRule="auto"/>
        <w:rPr>
          <w:rFonts w:ascii="Cambria" w:hAnsi="Cambria"/>
          <w:color w:val="808080"/>
        </w:rPr>
      </w:pPr>
      <w:r w:rsidRPr="002655F5">
        <w:rPr>
          <w:rFonts w:ascii="Cambria" w:hAnsi="Cambria"/>
          <w:color w:val="808080"/>
        </w:rPr>
        <w:t xml:space="preserve">In order to address the need </w:t>
      </w:r>
      <w:r w:rsidR="005D13FA">
        <w:rPr>
          <w:rFonts w:ascii="Cambria" w:hAnsi="Cambria"/>
          <w:color w:val="808080"/>
        </w:rPr>
        <w:t xml:space="preserve">for skilled resources </w:t>
      </w:r>
      <w:r w:rsidRPr="002655F5">
        <w:rPr>
          <w:rFonts w:ascii="Cambria" w:hAnsi="Cambria"/>
          <w:color w:val="808080"/>
        </w:rPr>
        <w:t xml:space="preserve">arising from </w:t>
      </w:r>
      <w:r w:rsidR="005D13FA">
        <w:rPr>
          <w:rFonts w:ascii="Cambria" w:hAnsi="Cambria"/>
          <w:color w:val="808080"/>
        </w:rPr>
        <w:t xml:space="preserve">M&amp;E Industry </w:t>
      </w:r>
      <w:r w:rsidRPr="002655F5">
        <w:rPr>
          <w:rFonts w:ascii="Cambria" w:hAnsi="Cambria"/>
          <w:color w:val="808080"/>
        </w:rPr>
        <w:t xml:space="preserve">and generate quality manpower, </w:t>
      </w:r>
      <w:r w:rsidR="005A726C">
        <w:rPr>
          <w:rFonts w:ascii="Cambria" w:hAnsi="Cambria"/>
          <w:color w:val="808080"/>
        </w:rPr>
        <w:t xml:space="preserve">MESC through this EOI intends to invite applications from various Training Institutions, Organizations to partner for developing </w:t>
      </w:r>
      <w:r w:rsidR="00C058C2">
        <w:rPr>
          <w:rFonts w:ascii="Cambria" w:hAnsi="Cambria"/>
          <w:color w:val="808080"/>
        </w:rPr>
        <w:t>A</w:t>
      </w:r>
      <w:r w:rsidR="005D13FA">
        <w:rPr>
          <w:rFonts w:ascii="Cambria" w:hAnsi="Cambria"/>
          <w:color w:val="808080"/>
        </w:rPr>
        <w:t>uthorized World Skills Training Center</w:t>
      </w:r>
      <w:r w:rsidR="005A726C">
        <w:rPr>
          <w:rFonts w:ascii="Cambria" w:hAnsi="Cambria"/>
          <w:color w:val="808080"/>
        </w:rPr>
        <w:t>s</w:t>
      </w:r>
      <w:r w:rsidRPr="002655F5">
        <w:rPr>
          <w:rFonts w:ascii="Cambria" w:hAnsi="Cambria"/>
          <w:color w:val="808080"/>
        </w:rPr>
        <w:t xml:space="preserve"> </w:t>
      </w:r>
      <w:r w:rsidR="005D13FA">
        <w:rPr>
          <w:rFonts w:ascii="Cambria" w:hAnsi="Cambria"/>
          <w:color w:val="808080"/>
        </w:rPr>
        <w:t>(AW</w:t>
      </w:r>
      <w:r w:rsidR="00C058C2">
        <w:rPr>
          <w:rFonts w:ascii="Cambria" w:hAnsi="Cambria"/>
          <w:color w:val="808080"/>
        </w:rPr>
        <w:t>S</w:t>
      </w:r>
      <w:r w:rsidR="005D13FA">
        <w:rPr>
          <w:rFonts w:ascii="Cambria" w:hAnsi="Cambria"/>
          <w:color w:val="808080"/>
        </w:rPr>
        <w:t xml:space="preserve">TC) </w:t>
      </w:r>
      <w:r w:rsidR="005A726C">
        <w:rPr>
          <w:rFonts w:ascii="Cambria" w:hAnsi="Cambria"/>
          <w:color w:val="808080"/>
        </w:rPr>
        <w:t>in India</w:t>
      </w:r>
      <w:r w:rsidR="00C058C2">
        <w:rPr>
          <w:rFonts w:ascii="Cambria" w:hAnsi="Cambria"/>
          <w:color w:val="808080"/>
        </w:rPr>
        <w:t>.</w:t>
      </w:r>
      <w:r w:rsidR="005A726C">
        <w:rPr>
          <w:rFonts w:ascii="Cambria" w:hAnsi="Cambria"/>
          <w:color w:val="808080"/>
        </w:rPr>
        <w:t xml:space="preserve"> </w:t>
      </w:r>
      <w:r w:rsidR="00C058C2">
        <w:rPr>
          <w:rFonts w:ascii="Cambria" w:hAnsi="Cambria"/>
          <w:color w:val="808080"/>
        </w:rPr>
        <w:t>The prime objective of AW</w:t>
      </w:r>
      <w:ins w:id="5" w:author="Mohit Soni" w:date="2019-05-16T17:08:00Z">
        <w:r w:rsidR="00BF7FC0">
          <w:rPr>
            <w:rFonts w:ascii="Cambria" w:hAnsi="Cambria"/>
            <w:color w:val="808080"/>
          </w:rPr>
          <w:t>S</w:t>
        </w:r>
      </w:ins>
      <w:r w:rsidR="00C058C2">
        <w:rPr>
          <w:rFonts w:ascii="Cambria" w:hAnsi="Cambria"/>
          <w:color w:val="808080"/>
        </w:rPr>
        <w:t>TC will be to prepare candidates that can represent India under National/International Skills Competition and capable to work on par with International standards.</w:t>
      </w:r>
    </w:p>
    <w:p w:rsidR="005D13FA" w:rsidRDefault="005D13FA" w:rsidP="002655F5">
      <w:pPr>
        <w:pStyle w:val="BodyText"/>
        <w:spacing w:line="276" w:lineRule="auto"/>
        <w:rPr>
          <w:rFonts w:ascii="Cambria" w:hAnsi="Cambria"/>
          <w:color w:val="808080"/>
        </w:rPr>
      </w:pPr>
    </w:p>
    <w:p w:rsidR="00C058C2" w:rsidRPr="00976407" w:rsidRDefault="00C058C2" w:rsidP="00C058C2">
      <w:pPr>
        <w:pStyle w:val="BodyText"/>
        <w:spacing w:line="276" w:lineRule="auto"/>
        <w:rPr>
          <w:rFonts w:ascii="Cambria" w:hAnsi="Cambria"/>
          <w:color w:val="808080"/>
        </w:rPr>
      </w:pPr>
      <w:r w:rsidRPr="00976407">
        <w:rPr>
          <w:rFonts w:ascii="Cambria" w:hAnsi="Cambria"/>
          <w:color w:val="808080"/>
        </w:rPr>
        <w:t>AWSTC</w:t>
      </w:r>
      <w:r w:rsidR="00B76B25" w:rsidRPr="00976407">
        <w:rPr>
          <w:rFonts w:ascii="Cambria" w:hAnsi="Cambria"/>
          <w:color w:val="808080"/>
        </w:rPr>
        <w:t xml:space="preserve"> will be setup under the </w:t>
      </w:r>
      <w:r w:rsidRPr="00976407">
        <w:rPr>
          <w:rFonts w:ascii="Cambria" w:hAnsi="Cambria"/>
          <w:color w:val="808080"/>
        </w:rPr>
        <w:t xml:space="preserve">Media &amp; Entertainment Skills Council of India </w:t>
      </w:r>
    </w:p>
    <w:p w:rsidR="00C058C2" w:rsidRPr="00976407" w:rsidRDefault="00C058C2" w:rsidP="00C058C2">
      <w:pPr>
        <w:pStyle w:val="BodyText"/>
        <w:spacing w:line="276" w:lineRule="auto"/>
        <w:rPr>
          <w:rFonts w:ascii="Cambria" w:hAnsi="Cambria"/>
          <w:b/>
          <w:color w:val="808080"/>
        </w:rPr>
      </w:pPr>
      <w:r w:rsidRPr="00976407">
        <w:rPr>
          <w:rFonts w:ascii="Cambria" w:hAnsi="Cambria"/>
          <w:b/>
          <w:color w:val="808080"/>
        </w:rPr>
        <w:t>Media and Entertainment Skills Council</w:t>
      </w:r>
    </w:p>
    <w:p w:rsidR="00C058C2" w:rsidRPr="00C058C2" w:rsidRDefault="00C058C2" w:rsidP="00C058C2">
      <w:pPr>
        <w:pStyle w:val="BodyText"/>
        <w:spacing w:line="276" w:lineRule="auto"/>
        <w:rPr>
          <w:rFonts w:ascii="Cambria" w:hAnsi="Cambria"/>
          <w:color w:val="808080"/>
        </w:rPr>
      </w:pPr>
      <w:r w:rsidRPr="00C058C2">
        <w:rPr>
          <w:rFonts w:ascii="Cambria" w:hAnsi="Cambria"/>
          <w:color w:val="808080"/>
        </w:rPr>
        <w:t>Founded in 2012, Media &amp; Entertainment Skills Council (MESC) is a Not-for-Profit Organization, registered under the Societies Registration Act, 1860. The Council has been promoted by Federation of Indian Chambers of Commerce &amp; Industry (FICCI) with the financial support from National Skill Development Corporation (NSDC)</w:t>
      </w:r>
      <w:r>
        <w:rPr>
          <w:rFonts w:ascii="Cambria" w:hAnsi="Cambria"/>
          <w:color w:val="808080"/>
        </w:rPr>
        <w:t xml:space="preserve">. </w:t>
      </w:r>
      <w:r w:rsidRPr="00C058C2">
        <w:rPr>
          <w:rFonts w:ascii="Cambria" w:hAnsi="Cambria"/>
          <w:color w:val="808080"/>
        </w:rPr>
        <w:t xml:space="preserve">The key objective of MESC Council is to create a robust and vibrant eco-system for quality vocational education and skill development in Media &amp; Entertainment Space in the country. </w:t>
      </w:r>
    </w:p>
    <w:p w:rsidR="00C058C2" w:rsidRPr="00C058C2" w:rsidRDefault="00C058C2" w:rsidP="00C058C2">
      <w:pPr>
        <w:pStyle w:val="BodyText"/>
        <w:spacing w:line="276" w:lineRule="auto"/>
        <w:rPr>
          <w:rFonts w:ascii="Cambria" w:hAnsi="Cambria"/>
          <w:color w:val="808080"/>
        </w:rPr>
      </w:pPr>
    </w:p>
    <w:p w:rsidR="00C058C2" w:rsidRDefault="00C058C2" w:rsidP="00C058C2">
      <w:pPr>
        <w:pStyle w:val="BodyText"/>
        <w:spacing w:line="276" w:lineRule="auto"/>
        <w:rPr>
          <w:rFonts w:ascii="Cambria" w:hAnsi="Cambria"/>
          <w:color w:val="808080"/>
        </w:rPr>
      </w:pPr>
      <w:r w:rsidRPr="00C058C2">
        <w:rPr>
          <w:rFonts w:ascii="Cambria" w:hAnsi="Cambria"/>
          <w:color w:val="808080"/>
        </w:rPr>
        <w:lastRenderedPageBreak/>
        <w:t>In addition, the Media &amp; Entertainment Sector Skill Council aims to serve as a single source of information on M &amp; E sector with specific reference to Skill and Human Resource Development in India.</w:t>
      </w:r>
      <w:r w:rsidR="009F7F4C">
        <w:rPr>
          <w:rFonts w:ascii="Cambria" w:hAnsi="Cambria"/>
          <w:color w:val="808080"/>
        </w:rPr>
        <w:t xml:space="preserve"> (www.mescindia.org)</w:t>
      </w:r>
    </w:p>
    <w:p w:rsidR="00C058C2" w:rsidRDefault="00C058C2" w:rsidP="00C058C2">
      <w:pPr>
        <w:pStyle w:val="BodyText"/>
        <w:spacing w:line="276" w:lineRule="auto"/>
        <w:rPr>
          <w:rFonts w:ascii="Cambria" w:hAnsi="Cambria"/>
          <w:color w:val="808080"/>
        </w:rPr>
      </w:pPr>
    </w:p>
    <w:p w:rsidR="009F7F4C" w:rsidRPr="00976407" w:rsidRDefault="00B76B25" w:rsidP="0009495A">
      <w:pPr>
        <w:pStyle w:val="BodyText"/>
        <w:spacing w:line="276" w:lineRule="auto"/>
        <w:rPr>
          <w:rFonts w:ascii="Cambria" w:hAnsi="Cambria"/>
          <w:color w:val="808080"/>
        </w:rPr>
      </w:pPr>
      <w:r w:rsidRPr="00976407">
        <w:rPr>
          <w:rFonts w:ascii="Cambria" w:hAnsi="Cambria"/>
          <w:color w:val="808080"/>
        </w:rPr>
        <w:t xml:space="preserve">The </w:t>
      </w:r>
      <w:r w:rsidR="00C058C2" w:rsidRPr="00976407">
        <w:rPr>
          <w:rFonts w:ascii="Cambria" w:hAnsi="Cambria"/>
          <w:color w:val="808080"/>
        </w:rPr>
        <w:t xml:space="preserve">AWSTC shall be offering various skills oriented training programs which MESC shall be representing the Country during World Skills Competition or any other competition held </w:t>
      </w:r>
      <w:r w:rsidR="009F7F4C" w:rsidRPr="00976407">
        <w:rPr>
          <w:rFonts w:ascii="Cambria" w:hAnsi="Cambria"/>
          <w:color w:val="808080"/>
        </w:rPr>
        <w:t>n</w:t>
      </w:r>
      <w:r w:rsidR="00C058C2" w:rsidRPr="00976407">
        <w:rPr>
          <w:rFonts w:ascii="Cambria" w:hAnsi="Cambria"/>
          <w:color w:val="808080"/>
        </w:rPr>
        <w:t xml:space="preserve">ationally or </w:t>
      </w:r>
      <w:r w:rsidR="009F7F4C" w:rsidRPr="00976407">
        <w:rPr>
          <w:rFonts w:ascii="Cambria" w:hAnsi="Cambria"/>
          <w:color w:val="808080"/>
        </w:rPr>
        <w:t>i</w:t>
      </w:r>
      <w:r w:rsidR="00C058C2" w:rsidRPr="00976407">
        <w:rPr>
          <w:rFonts w:ascii="Cambria" w:hAnsi="Cambria"/>
          <w:color w:val="808080"/>
        </w:rPr>
        <w:t xml:space="preserve">nternationally. </w:t>
      </w:r>
    </w:p>
    <w:p w:rsidR="009F7F4C" w:rsidRPr="00976407" w:rsidRDefault="009F7F4C" w:rsidP="0009495A">
      <w:pPr>
        <w:pStyle w:val="BodyText"/>
        <w:spacing w:line="276" w:lineRule="auto"/>
        <w:rPr>
          <w:rFonts w:ascii="Cambria" w:hAnsi="Cambria"/>
          <w:color w:val="808080"/>
        </w:rPr>
      </w:pPr>
    </w:p>
    <w:p w:rsidR="00C058C2" w:rsidRPr="00976407" w:rsidRDefault="009F7F4C" w:rsidP="009F7F4C">
      <w:pPr>
        <w:pStyle w:val="BodyText"/>
        <w:spacing w:line="276" w:lineRule="auto"/>
        <w:rPr>
          <w:rFonts w:ascii="Cambria" w:hAnsi="Cambria"/>
          <w:color w:val="808080"/>
        </w:rPr>
      </w:pPr>
      <w:r w:rsidRPr="00976407">
        <w:rPr>
          <w:rFonts w:ascii="Cambria" w:hAnsi="Cambria"/>
          <w:color w:val="808080"/>
        </w:rPr>
        <w:t>MESC</w:t>
      </w:r>
      <w:r w:rsidR="00B76B25" w:rsidRPr="00976407">
        <w:rPr>
          <w:rFonts w:ascii="Cambria" w:hAnsi="Cambria"/>
          <w:color w:val="808080"/>
        </w:rPr>
        <w:t xml:space="preserve"> will take measures to provide a high level of recognition for the </w:t>
      </w:r>
      <w:r w:rsidRPr="00976407">
        <w:rPr>
          <w:rFonts w:ascii="Cambria" w:hAnsi="Cambria"/>
          <w:color w:val="808080"/>
        </w:rPr>
        <w:t>AWSTC</w:t>
      </w:r>
      <w:r w:rsidR="005117BF" w:rsidRPr="00976407">
        <w:rPr>
          <w:rFonts w:ascii="Cambria" w:hAnsi="Cambria"/>
          <w:color w:val="808080"/>
        </w:rPr>
        <w:t xml:space="preserve"> </w:t>
      </w:r>
      <w:r w:rsidR="00B76B25" w:rsidRPr="00976407">
        <w:rPr>
          <w:rFonts w:ascii="Cambria" w:hAnsi="Cambria"/>
          <w:color w:val="808080"/>
        </w:rPr>
        <w:t xml:space="preserve">to ensure </w:t>
      </w:r>
      <w:r w:rsidRPr="00976407">
        <w:rPr>
          <w:rFonts w:ascii="Cambria" w:hAnsi="Cambria"/>
          <w:color w:val="808080"/>
        </w:rPr>
        <w:t xml:space="preserve">optimum visibility, reach </w:t>
      </w:r>
      <w:r w:rsidR="00B76B25" w:rsidRPr="00976407">
        <w:rPr>
          <w:rFonts w:ascii="Cambria" w:hAnsi="Cambria"/>
          <w:color w:val="808080"/>
        </w:rPr>
        <w:t xml:space="preserve">and </w:t>
      </w:r>
      <w:r w:rsidRPr="00976407">
        <w:rPr>
          <w:rFonts w:ascii="Cambria" w:hAnsi="Cambria"/>
          <w:color w:val="808080"/>
        </w:rPr>
        <w:t>high level of industry engagement</w:t>
      </w:r>
      <w:r w:rsidR="00B76B25" w:rsidRPr="00976407">
        <w:rPr>
          <w:rFonts w:ascii="Cambria" w:hAnsi="Cambria"/>
          <w:color w:val="808080"/>
        </w:rPr>
        <w:t xml:space="preserve">. </w:t>
      </w:r>
    </w:p>
    <w:p w:rsidR="00F736DE" w:rsidRPr="00976407" w:rsidRDefault="00F736DE" w:rsidP="0009495A">
      <w:pPr>
        <w:pStyle w:val="BodyText"/>
        <w:spacing w:line="276" w:lineRule="auto"/>
        <w:rPr>
          <w:rFonts w:ascii="Cambria" w:hAnsi="Cambria"/>
          <w:color w:val="808080"/>
        </w:rPr>
      </w:pPr>
    </w:p>
    <w:p w:rsidR="009F7F4C" w:rsidRPr="00976407" w:rsidRDefault="00F736DE" w:rsidP="0009495A">
      <w:pPr>
        <w:pStyle w:val="BodyText"/>
        <w:spacing w:line="276" w:lineRule="auto"/>
        <w:rPr>
          <w:rFonts w:ascii="Cambria" w:hAnsi="Cambria"/>
          <w:color w:val="808080"/>
        </w:rPr>
      </w:pPr>
      <w:r w:rsidRPr="00976407">
        <w:rPr>
          <w:rFonts w:ascii="Cambria" w:hAnsi="Cambria"/>
          <w:color w:val="808080"/>
        </w:rPr>
        <w:t>In order to ensure close linkages with the industry and be at the forefront of technology and trends, it is</w:t>
      </w:r>
      <w:r w:rsidR="00B76B25" w:rsidRPr="00976407">
        <w:rPr>
          <w:rFonts w:ascii="Cambria" w:hAnsi="Cambria"/>
          <w:color w:val="808080"/>
        </w:rPr>
        <w:t xml:space="preserve"> envisaged that an </w:t>
      </w:r>
      <w:r w:rsidR="009F7F4C" w:rsidRPr="00976407">
        <w:rPr>
          <w:rFonts w:ascii="Cambria" w:hAnsi="Cambria"/>
          <w:color w:val="808080"/>
        </w:rPr>
        <w:t>industry</w:t>
      </w:r>
      <w:r w:rsidR="00B76B25" w:rsidRPr="00976407">
        <w:rPr>
          <w:rFonts w:ascii="Cambria" w:hAnsi="Cambria"/>
          <w:color w:val="808080"/>
        </w:rPr>
        <w:t xml:space="preserve"> partner</w:t>
      </w:r>
      <w:r w:rsidRPr="00976407">
        <w:rPr>
          <w:rFonts w:ascii="Cambria" w:hAnsi="Cambria"/>
          <w:color w:val="808080"/>
        </w:rPr>
        <w:t xml:space="preserve"> with adequate experience and </w:t>
      </w:r>
      <w:r w:rsidR="009F7F4C" w:rsidRPr="00976407">
        <w:rPr>
          <w:rFonts w:ascii="Cambria" w:hAnsi="Cambria"/>
          <w:color w:val="808080"/>
        </w:rPr>
        <w:t>knowledge</w:t>
      </w:r>
      <w:r w:rsidR="00B76B25" w:rsidRPr="00976407">
        <w:rPr>
          <w:rFonts w:ascii="Cambria" w:hAnsi="Cambria"/>
          <w:color w:val="808080"/>
        </w:rPr>
        <w:t xml:space="preserve"> will be </w:t>
      </w:r>
      <w:r w:rsidRPr="00976407">
        <w:rPr>
          <w:rFonts w:ascii="Cambria" w:hAnsi="Cambria"/>
          <w:color w:val="808080"/>
        </w:rPr>
        <w:t xml:space="preserve">engaged </w:t>
      </w:r>
      <w:r w:rsidR="00B76B25" w:rsidRPr="00976407">
        <w:rPr>
          <w:rFonts w:ascii="Cambria" w:hAnsi="Cambria"/>
          <w:color w:val="808080"/>
        </w:rPr>
        <w:t xml:space="preserve">for </w:t>
      </w:r>
      <w:r w:rsidR="009F7F4C" w:rsidRPr="00976407">
        <w:rPr>
          <w:rFonts w:ascii="Cambria" w:hAnsi="Cambria"/>
          <w:color w:val="808080"/>
        </w:rPr>
        <w:t xml:space="preserve">supporting </w:t>
      </w:r>
      <w:r w:rsidR="00B76B25" w:rsidRPr="00976407">
        <w:rPr>
          <w:rFonts w:ascii="Cambria" w:hAnsi="Cambria"/>
          <w:color w:val="808080"/>
        </w:rPr>
        <w:t xml:space="preserve">the </w:t>
      </w:r>
      <w:r w:rsidR="009F7F4C" w:rsidRPr="00976407">
        <w:rPr>
          <w:rFonts w:ascii="Cambria" w:hAnsi="Cambria"/>
          <w:color w:val="808080"/>
        </w:rPr>
        <w:t>AWSTC</w:t>
      </w:r>
      <w:r w:rsidR="00B76B25" w:rsidRPr="00976407">
        <w:rPr>
          <w:rFonts w:ascii="Cambria" w:hAnsi="Cambria"/>
          <w:color w:val="808080"/>
        </w:rPr>
        <w:t xml:space="preserve">. </w:t>
      </w:r>
      <w:r w:rsidR="00567750" w:rsidRPr="00976407">
        <w:rPr>
          <w:rFonts w:ascii="Cambria" w:hAnsi="Cambria"/>
          <w:color w:val="808080"/>
        </w:rPr>
        <w:t xml:space="preserve">The selection of </w:t>
      </w:r>
      <w:r w:rsidR="009F7F4C" w:rsidRPr="00976407">
        <w:rPr>
          <w:rFonts w:ascii="Cambria" w:hAnsi="Cambria"/>
          <w:color w:val="808080"/>
        </w:rPr>
        <w:t xml:space="preserve">Industry </w:t>
      </w:r>
      <w:r w:rsidR="00567750" w:rsidRPr="00976407">
        <w:rPr>
          <w:rFonts w:ascii="Cambria" w:hAnsi="Cambria"/>
          <w:color w:val="808080"/>
        </w:rPr>
        <w:t xml:space="preserve">Partner would be carried out by </w:t>
      </w:r>
      <w:r w:rsidR="00B76B25" w:rsidRPr="00976407">
        <w:rPr>
          <w:rFonts w:ascii="Cambria" w:hAnsi="Cambria"/>
          <w:color w:val="808080"/>
        </w:rPr>
        <w:t xml:space="preserve">the </w:t>
      </w:r>
      <w:r w:rsidR="009F7F4C" w:rsidRPr="00976407">
        <w:rPr>
          <w:rFonts w:ascii="Cambria" w:hAnsi="Cambria"/>
          <w:color w:val="808080"/>
        </w:rPr>
        <w:t>Governing Board</w:t>
      </w:r>
      <w:r w:rsidR="001214AD" w:rsidRPr="00976407">
        <w:rPr>
          <w:rFonts w:ascii="Cambria" w:hAnsi="Cambria"/>
          <w:color w:val="808080"/>
        </w:rPr>
        <w:t xml:space="preserve"> of </w:t>
      </w:r>
      <w:r w:rsidR="009F7F4C" w:rsidRPr="00976407">
        <w:rPr>
          <w:rFonts w:ascii="Cambria" w:hAnsi="Cambria"/>
          <w:color w:val="808080"/>
        </w:rPr>
        <w:t>MESC</w:t>
      </w:r>
      <w:r w:rsidR="00B76B25" w:rsidRPr="00976407">
        <w:rPr>
          <w:rFonts w:ascii="Cambria" w:hAnsi="Cambria"/>
          <w:color w:val="808080"/>
        </w:rPr>
        <w:t>.</w:t>
      </w:r>
      <w:r w:rsidR="002831FA" w:rsidRPr="00976407">
        <w:rPr>
          <w:rFonts w:ascii="Cambria" w:hAnsi="Cambria"/>
          <w:color w:val="808080"/>
        </w:rPr>
        <w:t xml:space="preserve"> </w:t>
      </w:r>
    </w:p>
    <w:p w:rsidR="00B31442" w:rsidRPr="00976407" w:rsidRDefault="00B31442" w:rsidP="0009495A">
      <w:pPr>
        <w:pStyle w:val="BodyText"/>
        <w:spacing w:line="276" w:lineRule="auto"/>
        <w:rPr>
          <w:rFonts w:ascii="Cambria" w:hAnsi="Cambria"/>
          <w:color w:val="808080"/>
        </w:rPr>
      </w:pPr>
    </w:p>
    <w:p w:rsidR="00B76B25" w:rsidRPr="00976407" w:rsidRDefault="00B76B25" w:rsidP="0009495A">
      <w:pPr>
        <w:pStyle w:val="Heading3"/>
        <w:keepLines/>
        <w:numPr>
          <w:ilvl w:val="2"/>
          <w:numId w:val="0"/>
        </w:numPr>
        <w:spacing w:after="40" w:line="240" w:lineRule="auto"/>
        <w:ind w:left="432" w:hanging="432"/>
        <w:rPr>
          <w:rFonts w:ascii="Cambria" w:hAnsi="Cambria"/>
          <w:color w:val="808080"/>
          <w:sz w:val="28"/>
        </w:rPr>
      </w:pPr>
      <w:bookmarkStart w:id="6" w:name="_Toc455137363"/>
      <w:r w:rsidRPr="00976407">
        <w:rPr>
          <w:rFonts w:ascii="Cambria" w:hAnsi="Cambria"/>
          <w:color w:val="808080"/>
          <w:sz w:val="28"/>
        </w:rPr>
        <w:t xml:space="preserve">Overview of </w:t>
      </w:r>
      <w:bookmarkEnd w:id="6"/>
      <w:r w:rsidR="009F7F4C" w:rsidRPr="00976407">
        <w:rPr>
          <w:rFonts w:ascii="Cambria" w:hAnsi="Cambria"/>
          <w:color w:val="808080"/>
          <w:sz w:val="28"/>
        </w:rPr>
        <w:t>World Skills Competition</w:t>
      </w:r>
    </w:p>
    <w:p w:rsidR="00B76B25" w:rsidRPr="00976407" w:rsidRDefault="00B76B25" w:rsidP="0009495A">
      <w:pPr>
        <w:pStyle w:val="BodyText"/>
        <w:spacing w:line="276" w:lineRule="auto"/>
        <w:ind w:left="720"/>
        <w:rPr>
          <w:rFonts w:ascii="Cambria" w:hAnsi="Cambria"/>
          <w:color w:val="808080"/>
        </w:rPr>
      </w:pPr>
    </w:p>
    <w:p w:rsidR="009F7F4C" w:rsidRPr="009F7F4C" w:rsidRDefault="009F7F4C" w:rsidP="009F7F4C">
      <w:pPr>
        <w:pStyle w:val="BodyText"/>
        <w:spacing w:line="276" w:lineRule="auto"/>
        <w:rPr>
          <w:rFonts w:ascii="Cambria" w:hAnsi="Cambria"/>
          <w:color w:val="808080"/>
        </w:rPr>
      </w:pPr>
      <w:r w:rsidRPr="009F7F4C">
        <w:rPr>
          <w:rFonts w:ascii="Cambria" w:hAnsi="Cambria"/>
          <w:color w:val="808080"/>
        </w:rPr>
        <w:t>World</w:t>
      </w:r>
      <w:r>
        <w:rPr>
          <w:rFonts w:ascii="Cambria" w:hAnsi="Cambria"/>
          <w:color w:val="808080"/>
        </w:rPr>
        <w:t xml:space="preserve"> </w:t>
      </w:r>
      <w:r w:rsidRPr="009F7F4C">
        <w:rPr>
          <w:rFonts w:ascii="Cambria" w:hAnsi="Cambria"/>
          <w:color w:val="808080"/>
        </w:rPr>
        <w:t xml:space="preserve">Skills </w:t>
      </w:r>
      <w:r w:rsidR="00922D43" w:rsidRPr="009F7F4C">
        <w:rPr>
          <w:rFonts w:ascii="Cambria" w:hAnsi="Cambria"/>
          <w:color w:val="808080"/>
        </w:rPr>
        <w:t>organizes</w:t>
      </w:r>
      <w:r w:rsidRPr="009F7F4C">
        <w:rPr>
          <w:rFonts w:ascii="Cambria" w:hAnsi="Cambria"/>
          <w:color w:val="808080"/>
        </w:rPr>
        <w:t xml:space="preserve"> the world championships of vocational skills</w:t>
      </w:r>
      <w:r>
        <w:rPr>
          <w:rFonts w:ascii="Cambria" w:hAnsi="Cambria"/>
          <w:color w:val="808080"/>
        </w:rPr>
        <w:t xml:space="preserve"> </w:t>
      </w:r>
      <w:r w:rsidRPr="009F7F4C">
        <w:rPr>
          <w:rFonts w:ascii="Cambria" w:hAnsi="Cambria"/>
          <w:color w:val="808080"/>
        </w:rPr>
        <w:t xml:space="preserve">and is held every two years in different parts of the world. The </w:t>
      </w:r>
      <w:r w:rsidR="00922D43" w:rsidRPr="009F7F4C">
        <w:rPr>
          <w:rFonts w:ascii="Cambria" w:hAnsi="Cambria"/>
          <w:color w:val="808080"/>
        </w:rPr>
        <w:t>organization</w:t>
      </w:r>
      <w:r w:rsidRPr="009F7F4C">
        <w:rPr>
          <w:rFonts w:ascii="Cambria" w:hAnsi="Cambria"/>
          <w:color w:val="808080"/>
        </w:rPr>
        <w:t>, which also hosts conferences about vocational skills, describes itself as the global hub for skills.</w:t>
      </w:r>
      <w:r w:rsidR="00922D43">
        <w:rPr>
          <w:rFonts w:ascii="Cambria" w:hAnsi="Cambria"/>
          <w:color w:val="808080"/>
        </w:rPr>
        <w:t xml:space="preserve"> </w:t>
      </w:r>
      <w:r w:rsidRPr="009F7F4C">
        <w:rPr>
          <w:rFonts w:ascii="Cambria" w:hAnsi="Cambria"/>
          <w:color w:val="808080"/>
        </w:rPr>
        <w:t>World</w:t>
      </w:r>
      <w:r w:rsidR="00922D43">
        <w:rPr>
          <w:rFonts w:ascii="Cambria" w:hAnsi="Cambria"/>
          <w:color w:val="808080"/>
        </w:rPr>
        <w:t xml:space="preserve"> </w:t>
      </w:r>
      <w:r w:rsidRPr="009F7F4C">
        <w:rPr>
          <w:rFonts w:ascii="Cambria" w:hAnsi="Cambria"/>
          <w:color w:val="808080"/>
        </w:rPr>
        <w:t>Skills brings together young people, industry, government, education, and institutions, to promote the benefits of and need for skilled trade professionals. The aims of the competition include demonstrating the advantages of learning a vocational skill and encouraging 'parity of esteem' between vocational and academic qualifications.</w:t>
      </w:r>
    </w:p>
    <w:p w:rsidR="009F7F4C" w:rsidRPr="009F7F4C" w:rsidRDefault="009F7F4C" w:rsidP="009F7F4C">
      <w:pPr>
        <w:pStyle w:val="BodyText"/>
        <w:spacing w:line="276" w:lineRule="auto"/>
        <w:rPr>
          <w:rFonts w:ascii="Cambria" w:hAnsi="Cambria"/>
          <w:color w:val="808080"/>
        </w:rPr>
      </w:pPr>
    </w:p>
    <w:p w:rsidR="009F7F4C" w:rsidRPr="009F7F4C" w:rsidRDefault="009F7F4C" w:rsidP="009F7F4C">
      <w:pPr>
        <w:pStyle w:val="BodyText"/>
        <w:spacing w:line="276" w:lineRule="auto"/>
        <w:rPr>
          <w:rFonts w:ascii="Cambria" w:hAnsi="Cambria"/>
          <w:color w:val="808080"/>
        </w:rPr>
      </w:pPr>
      <w:r w:rsidRPr="009F7F4C">
        <w:rPr>
          <w:rFonts w:ascii="Cambria" w:hAnsi="Cambria"/>
          <w:color w:val="808080"/>
        </w:rPr>
        <w:t xml:space="preserve">At the most recent </w:t>
      </w:r>
      <w:r w:rsidR="00922D43" w:rsidRPr="009F7F4C">
        <w:rPr>
          <w:rFonts w:ascii="Cambria" w:hAnsi="Cambria"/>
          <w:color w:val="808080"/>
        </w:rPr>
        <w:t>event, World</w:t>
      </w:r>
      <w:r w:rsidR="00922D43">
        <w:rPr>
          <w:rFonts w:ascii="Cambria" w:hAnsi="Cambria"/>
          <w:color w:val="808080"/>
        </w:rPr>
        <w:t xml:space="preserve"> </w:t>
      </w:r>
      <w:r w:rsidR="00922D43" w:rsidRPr="009F7F4C">
        <w:rPr>
          <w:rFonts w:ascii="Cambria" w:hAnsi="Cambria"/>
          <w:color w:val="808080"/>
        </w:rPr>
        <w:t>Skills Abu Dhabi 2017, there was</w:t>
      </w:r>
      <w:r w:rsidRPr="009F7F4C">
        <w:rPr>
          <w:rFonts w:ascii="Cambria" w:hAnsi="Cambria"/>
          <w:color w:val="808080"/>
        </w:rPr>
        <w:t xml:space="preserve"> competitions in 51 skills areas with close to 1,300 young people taking part. World</w:t>
      </w:r>
      <w:r w:rsidR="00922D43">
        <w:rPr>
          <w:rFonts w:ascii="Cambria" w:hAnsi="Cambria"/>
          <w:color w:val="808080"/>
        </w:rPr>
        <w:t xml:space="preserve"> </w:t>
      </w:r>
      <w:r w:rsidRPr="009F7F4C">
        <w:rPr>
          <w:rFonts w:ascii="Cambria" w:hAnsi="Cambria"/>
          <w:color w:val="808080"/>
        </w:rPr>
        <w:t xml:space="preserve">Skills Abu Dhabi </w:t>
      </w:r>
      <w:r w:rsidR="00922D43" w:rsidRPr="009F7F4C">
        <w:rPr>
          <w:rFonts w:ascii="Cambria" w:hAnsi="Cambria"/>
          <w:color w:val="808080"/>
        </w:rPr>
        <w:t>2017</w:t>
      </w:r>
      <w:r w:rsidRPr="009F7F4C">
        <w:rPr>
          <w:rFonts w:ascii="Cambria" w:hAnsi="Cambria"/>
          <w:color w:val="808080"/>
        </w:rPr>
        <w:t xml:space="preserve"> took place between 15 and 18 October 2017 at Abu Dhabi, United Arab Emirates. The next World</w:t>
      </w:r>
      <w:r w:rsidR="00922D43">
        <w:rPr>
          <w:rFonts w:ascii="Cambria" w:hAnsi="Cambria"/>
          <w:color w:val="808080"/>
        </w:rPr>
        <w:t xml:space="preserve"> </w:t>
      </w:r>
      <w:r w:rsidRPr="009F7F4C">
        <w:rPr>
          <w:rFonts w:ascii="Cambria" w:hAnsi="Cambria"/>
          <w:color w:val="808080"/>
        </w:rPr>
        <w:t>Skills Competition will be held in Kazan, Russia in 2019</w:t>
      </w:r>
      <w:r w:rsidR="00922D43">
        <w:rPr>
          <w:rFonts w:ascii="Cambria" w:hAnsi="Cambria"/>
          <w:color w:val="808080"/>
        </w:rPr>
        <w:t>.</w:t>
      </w:r>
    </w:p>
    <w:p w:rsidR="009F7F4C" w:rsidRPr="009F7F4C" w:rsidRDefault="009F7F4C" w:rsidP="009F7F4C">
      <w:pPr>
        <w:pStyle w:val="BodyText"/>
        <w:spacing w:line="276" w:lineRule="auto"/>
        <w:rPr>
          <w:rFonts w:ascii="Cambria" w:hAnsi="Cambria"/>
          <w:color w:val="808080"/>
        </w:rPr>
      </w:pPr>
    </w:p>
    <w:p w:rsidR="009F7F4C" w:rsidRPr="009F7F4C" w:rsidRDefault="009F7F4C" w:rsidP="009F7F4C">
      <w:pPr>
        <w:pStyle w:val="BodyText"/>
        <w:spacing w:line="276" w:lineRule="auto"/>
        <w:rPr>
          <w:rFonts w:ascii="Cambria" w:hAnsi="Cambria"/>
          <w:color w:val="808080"/>
        </w:rPr>
      </w:pPr>
      <w:r w:rsidRPr="009F7F4C">
        <w:rPr>
          <w:rFonts w:ascii="Cambria" w:hAnsi="Cambria"/>
          <w:color w:val="808080"/>
        </w:rPr>
        <w:t>World</w:t>
      </w:r>
      <w:r w:rsidR="00922D43">
        <w:rPr>
          <w:rFonts w:ascii="Cambria" w:hAnsi="Cambria"/>
          <w:color w:val="808080"/>
        </w:rPr>
        <w:t xml:space="preserve"> </w:t>
      </w:r>
      <w:r w:rsidRPr="009F7F4C">
        <w:rPr>
          <w:rFonts w:ascii="Cambria" w:hAnsi="Cambria"/>
          <w:color w:val="808080"/>
        </w:rPr>
        <w:t>Skills currently has 79 Member countries and regions</w:t>
      </w:r>
      <w:r w:rsidR="00922D43">
        <w:rPr>
          <w:rFonts w:ascii="Cambria" w:hAnsi="Cambria"/>
          <w:color w:val="808080"/>
        </w:rPr>
        <w:t xml:space="preserve">, </w:t>
      </w:r>
      <w:r w:rsidRPr="009F7F4C">
        <w:rPr>
          <w:rFonts w:ascii="Cambria" w:hAnsi="Cambria"/>
          <w:color w:val="808080"/>
        </w:rPr>
        <w:t>most of which organi</w:t>
      </w:r>
      <w:r w:rsidR="00922D43">
        <w:rPr>
          <w:rFonts w:ascii="Cambria" w:hAnsi="Cambria"/>
          <w:color w:val="808080"/>
        </w:rPr>
        <w:t>z</w:t>
      </w:r>
      <w:r w:rsidRPr="009F7F4C">
        <w:rPr>
          <w:rFonts w:ascii="Cambria" w:hAnsi="Cambria"/>
          <w:color w:val="808080"/>
        </w:rPr>
        <w:t>e national skills competitions that help to prepare the workforce and talent of today for the jobs of the future.</w:t>
      </w:r>
    </w:p>
    <w:p w:rsidR="009F7F4C" w:rsidRPr="009F7F4C" w:rsidRDefault="009F7F4C" w:rsidP="009F7F4C">
      <w:pPr>
        <w:pStyle w:val="BodyText"/>
        <w:spacing w:line="276" w:lineRule="auto"/>
        <w:rPr>
          <w:rFonts w:ascii="Cambria" w:hAnsi="Cambria"/>
          <w:color w:val="808080"/>
        </w:rPr>
      </w:pPr>
    </w:p>
    <w:p w:rsidR="009F7F4C" w:rsidRDefault="009F7F4C" w:rsidP="009F7F4C">
      <w:pPr>
        <w:pStyle w:val="BodyText"/>
        <w:spacing w:line="276" w:lineRule="auto"/>
        <w:rPr>
          <w:rFonts w:ascii="Cambria" w:hAnsi="Cambria"/>
          <w:color w:val="808080"/>
        </w:rPr>
      </w:pPr>
      <w:r w:rsidRPr="009F7F4C">
        <w:rPr>
          <w:rFonts w:ascii="Cambria" w:hAnsi="Cambria"/>
          <w:color w:val="808080"/>
        </w:rPr>
        <w:t>World</w:t>
      </w:r>
      <w:r w:rsidR="00922D43">
        <w:rPr>
          <w:rFonts w:ascii="Cambria" w:hAnsi="Cambria"/>
          <w:color w:val="808080"/>
        </w:rPr>
        <w:t xml:space="preserve"> </w:t>
      </w:r>
      <w:r w:rsidRPr="009F7F4C">
        <w:rPr>
          <w:rFonts w:ascii="Cambria" w:hAnsi="Cambria"/>
          <w:color w:val="808080"/>
        </w:rPr>
        <w:t xml:space="preserve">Skills International, formerly known as the International Vocation Training </w:t>
      </w:r>
      <w:r w:rsidR="00922D43" w:rsidRPr="009F7F4C">
        <w:rPr>
          <w:rFonts w:ascii="Cambria" w:hAnsi="Cambria"/>
          <w:color w:val="808080"/>
        </w:rPr>
        <w:t>Organization</w:t>
      </w:r>
      <w:r w:rsidRPr="009F7F4C">
        <w:rPr>
          <w:rFonts w:ascii="Cambria" w:hAnsi="Cambria"/>
          <w:color w:val="808080"/>
        </w:rPr>
        <w:t xml:space="preserve"> (IVTO), was founded in the 1940s and emerged from a </w:t>
      </w:r>
      <w:r w:rsidRPr="009F7F4C">
        <w:rPr>
          <w:rFonts w:ascii="Cambria" w:hAnsi="Cambria"/>
          <w:color w:val="808080"/>
        </w:rPr>
        <w:lastRenderedPageBreak/>
        <w:t>desire to create new employment opportunities for young people in some of the economies that were devastated by the Second World War</w:t>
      </w:r>
      <w:r w:rsidR="00922D43">
        <w:rPr>
          <w:rFonts w:ascii="Cambria" w:hAnsi="Cambria"/>
          <w:color w:val="808080"/>
        </w:rPr>
        <w:t>.</w:t>
      </w:r>
    </w:p>
    <w:p w:rsidR="00922D43" w:rsidRDefault="00922D43" w:rsidP="00922D43">
      <w:pPr>
        <w:pStyle w:val="BodyText"/>
        <w:spacing w:line="276" w:lineRule="auto"/>
        <w:rPr>
          <w:rFonts w:ascii="Cambria" w:hAnsi="Cambria"/>
          <w:color w:val="808080"/>
        </w:rPr>
      </w:pPr>
    </w:p>
    <w:p w:rsidR="00922D43" w:rsidRPr="00922D43" w:rsidRDefault="00922D43" w:rsidP="00922D43">
      <w:pPr>
        <w:pStyle w:val="BodyText"/>
        <w:spacing w:line="276" w:lineRule="auto"/>
        <w:rPr>
          <w:rFonts w:ascii="Cambria" w:hAnsi="Cambria"/>
          <w:color w:val="808080"/>
        </w:rPr>
      </w:pPr>
      <w:r w:rsidRPr="00922D43">
        <w:rPr>
          <w:rFonts w:ascii="Cambria" w:hAnsi="Cambria"/>
          <w:color w:val="808080"/>
        </w:rPr>
        <w:t>Governed by an international Board of Directors and administered by the World</w:t>
      </w:r>
      <w:r>
        <w:rPr>
          <w:rFonts w:ascii="Cambria" w:hAnsi="Cambria"/>
          <w:color w:val="808080"/>
        </w:rPr>
        <w:t xml:space="preserve"> </w:t>
      </w:r>
      <w:r w:rsidRPr="00922D43">
        <w:rPr>
          <w:rFonts w:ascii="Cambria" w:hAnsi="Cambria"/>
          <w:color w:val="808080"/>
        </w:rPr>
        <w:t>Skills Secretariat, WSI's mission is "To raise the profile and recognition of skilled people, and show how important skills are in achieving economic growth and personal success."</w:t>
      </w:r>
    </w:p>
    <w:p w:rsidR="00922D43" w:rsidRPr="00922D43" w:rsidRDefault="00922D43" w:rsidP="00922D43">
      <w:pPr>
        <w:pStyle w:val="BodyText"/>
        <w:spacing w:line="276" w:lineRule="auto"/>
        <w:rPr>
          <w:rFonts w:ascii="Cambria" w:hAnsi="Cambria"/>
          <w:color w:val="808080"/>
        </w:rPr>
      </w:pPr>
    </w:p>
    <w:p w:rsidR="00922D43" w:rsidRPr="00922D43" w:rsidRDefault="00922D43" w:rsidP="00922D43">
      <w:pPr>
        <w:pStyle w:val="BodyText"/>
        <w:spacing w:line="276" w:lineRule="auto"/>
        <w:rPr>
          <w:rFonts w:ascii="Cambria" w:hAnsi="Cambria"/>
          <w:color w:val="808080"/>
        </w:rPr>
      </w:pPr>
      <w:r w:rsidRPr="00922D43">
        <w:rPr>
          <w:rFonts w:ascii="Cambria" w:hAnsi="Cambria"/>
          <w:color w:val="808080"/>
        </w:rPr>
        <w:t>Among its main objectives are:</w:t>
      </w:r>
    </w:p>
    <w:p w:rsidR="00922D43" w:rsidRPr="00922D43" w:rsidRDefault="00922D43" w:rsidP="00922D43">
      <w:pPr>
        <w:pStyle w:val="BodyText"/>
        <w:spacing w:line="276" w:lineRule="auto"/>
        <w:rPr>
          <w:rFonts w:ascii="Cambria" w:hAnsi="Cambria"/>
          <w:color w:val="808080"/>
        </w:rPr>
      </w:pPr>
    </w:p>
    <w:p w:rsidR="00922D43" w:rsidRPr="00922D43" w:rsidRDefault="00922D43" w:rsidP="00922D43">
      <w:pPr>
        <w:pStyle w:val="BodyText"/>
        <w:numPr>
          <w:ilvl w:val="0"/>
          <w:numId w:val="22"/>
        </w:numPr>
        <w:spacing w:line="276" w:lineRule="auto"/>
        <w:rPr>
          <w:rFonts w:ascii="Cambria" w:hAnsi="Cambria"/>
          <w:color w:val="808080"/>
        </w:rPr>
      </w:pPr>
      <w:r w:rsidRPr="00922D43">
        <w:rPr>
          <w:rFonts w:ascii="Cambria" w:hAnsi="Cambria"/>
          <w:color w:val="808080"/>
        </w:rPr>
        <w:t>Promote the exchange between young professionals from various regions of the world;</w:t>
      </w:r>
    </w:p>
    <w:p w:rsidR="00922D43" w:rsidRPr="00922D43" w:rsidRDefault="00922D43" w:rsidP="00922D43">
      <w:pPr>
        <w:pStyle w:val="BodyText"/>
        <w:numPr>
          <w:ilvl w:val="0"/>
          <w:numId w:val="22"/>
        </w:numPr>
        <w:spacing w:line="276" w:lineRule="auto"/>
        <w:rPr>
          <w:rFonts w:ascii="Cambria" w:hAnsi="Cambria"/>
          <w:color w:val="808080"/>
        </w:rPr>
      </w:pPr>
      <w:r w:rsidRPr="00922D43">
        <w:rPr>
          <w:rFonts w:ascii="Cambria" w:hAnsi="Cambria"/>
          <w:color w:val="808080"/>
        </w:rPr>
        <w:t>Exchange of skills, experience and technological innovations;</w:t>
      </w:r>
    </w:p>
    <w:p w:rsidR="00922D43" w:rsidRPr="00922D43" w:rsidRDefault="00922D43" w:rsidP="00922D43">
      <w:pPr>
        <w:pStyle w:val="BodyText"/>
        <w:numPr>
          <w:ilvl w:val="0"/>
          <w:numId w:val="22"/>
        </w:numPr>
        <w:spacing w:line="276" w:lineRule="auto"/>
        <w:rPr>
          <w:rFonts w:ascii="Cambria" w:hAnsi="Cambria"/>
          <w:color w:val="808080"/>
        </w:rPr>
      </w:pPr>
      <w:r w:rsidRPr="00922D43">
        <w:rPr>
          <w:rFonts w:ascii="Cambria" w:hAnsi="Cambria"/>
          <w:color w:val="808080"/>
        </w:rPr>
        <w:t>Raise the understanding in governments, education and industry to the importance of skills training.</w:t>
      </w:r>
    </w:p>
    <w:p w:rsidR="00922D43" w:rsidRPr="00922D43" w:rsidRDefault="00922D43" w:rsidP="00922D43">
      <w:pPr>
        <w:pStyle w:val="BodyText"/>
        <w:numPr>
          <w:ilvl w:val="0"/>
          <w:numId w:val="22"/>
        </w:numPr>
        <w:spacing w:line="276" w:lineRule="auto"/>
        <w:rPr>
          <w:rFonts w:ascii="Cambria" w:hAnsi="Cambria"/>
          <w:color w:val="808080"/>
        </w:rPr>
      </w:pPr>
      <w:r w:rsidRPr="00922D43">
        <w:rPr>
          <w:rFonts w:ascii="Cambria" w:hAnsi="Cambria"/>
          <w:color w:val="808080"/>
        </w:rPr>
        <w:t>Raise the awareness of youth and those who influence youth to the opportunities available in skilled professions.</w:t>
      </w:r>
    </w:p>
    <w:p w:rsidR="00922D43" w:rsidRDefault="00922D43" w:rsidP="00922D43">
      <w:pPr>
        <w:pStyle w:val="BodyText"/>
        <w:numPr>
          <w:ilvl w:val="0"/>
          <w:numId w:val="22"/>
        </w:numPr>
        <w:spacing w:line="276" w:lineRule="auto"/>
        <w:rPr>
          <w:rFonts w:ascii="Cambria" w:hAnsi="Cambria"/>
          <w:color w:val="808080"/>
        </w:rPr>
      </w:pPr>
      <w:r w:rsidRPr="00922D43">
        <w:rPr>
          <w:rFonts w:ascii="Cambria" w:hAnsi="Cambria"/>
          <w:color w:val="808080"/>
        </w:rPr>
        <w:t>Medals are awarded during the competition: gold, silver and bronze. Medallions of Excellence are also awarded to those Competitors who achieve above-average scores in their contest areas.</w:t>
      </w:r>
    </w:p>
    <w:p w:rsidR="009F7F4C" w:rsidRDefault="009F7F4C" w:rsidP="0009495A">
      <w:pPr>
        <w:pStyle w:val="BodyText"/>
        <w:spacing w:line="276" w:lineRule="auto"/>
        <w:rPr>
          <w:rFonts w:ascii="Cambria" w:hAnsi="Cambria"/>
          <w:color w:val="808080"/>
        </w:rPr>
      </w:pPr>
    </w:p>
    <w:p w:rsidR="00922D43" w:rsidRDefault="00922D43" w:rsidP="0009495A">
      <w:pPr>
        <w:pStyle w:val="BodyText"/>
        <w:spacing w:line="276" w:lineRule="auto"/>
        <w:rPr>
          <w:rFonts w:ascii="Cambria" w:hAnsi="Cambria"/>
          <w:color w:val="808080"/>
        </w:rPr>
      </w:pPr>
      <w:r>
        <w:rPr>
          <w:rFonts w:ascii="Cambria" w:hAnsi="Cambria"/>
          <w:color w:val="808080"/>
        </w:rPr>
        <w:t>India under Media and Entertainment Sector is representing during World Skills 2019 to be held in Kazan, Russia for the following skills;</w:t>
      </w:r>
    </w:p>
    <w:p w:rsidR="00922D43" w:rsidRDefault="00922D43" w:rsidP="00922D43">
      <w:pPr>
        <w:pStyle w:val="BodyText"/>
        <w:numPr>
          <w:ilvl w:val="0"/>
          <w:numId w:val="23"/>
        </w:numPr>
        <w:spacing w:line="276" w:lineRule="auto"/>
        <w:rPr>
          <w:rFonts w:ascii="Cambria" w:hAnsi="Cambria"/>
          <w:color w:val="808080"/>
        </w:rPr>
      </w:pPr>
      <w:r>
        <w:rPr>
          <w:rFonts w:ascii="Cambria" w:hAnsi="Cambria"/>
          <w:color w:val="808080"/>
        </w:rPr>
        <w:t>Graphic Design Technology</w:t>
      </w:r>
    </w:p>
    <w:p w:rsidR="00922D43" w:rsidRDefault="00922D43" w:rsidP="00922D43">
      <w:pPr>
        <w:pStyle w:val="BodyText"/>
        <w:numPr>
          <w:ilvl w:val="0"/>
          <w:numId w:val="23"/>
        </w:numPr>
        <w:spacing w:line="276" w:lineRule="auto"/>
        <w:rPr>
          <w:rFonts w:ascii="Cambria" w:hAnsi="Cambria"/>
          <w:color w:val="808080"/>
        </w:rPr>
      </w:pPr>
      <w:r>
        <w:rPr>
          <w:rFonts w:ascii="Cambria" w:hAnsi="Cambria"/>
          <w:color w:val="808080"/>
        </w:rPr>
        <w:t>Print Media Technology</w:t>
      </w:r>
    </w:p>
    <w:p w:rsidR="00922D43" w:rsidRDefault="00922D43" w:rsidP="00922D43">
      <w:pPr>
        <w:pStyle w:val="BodyText"/>
        <w:numPr>
          <w:ilvl w:val="0"/>
          <w:numId w:val="23"/>
        </w:numPr>
        <w:spacing w:line="276" w:lineRule="auto"/>
        <w:rPr>
          <w:rFonts w:ascii="Cambria" w:hAnsi="Cambria"/>
          <w:color w:val="808080"/>
        </w:rPr>
      </w:pPr>
      <w:r>
        <w:rPr>
          <w:rFonts w:ascii="Cambria" w:hAnsi="Cambria"/>
          <w:color w:val="808080"/>
        </w:rPr>
        <w:t>3D Digital Game Art</w:t>
      </w:r>
    </w:p>
    <w:p w:rsidR="00922D43" w:rsidRDefault="00922D43" w:rsidP="00922D43">
      <w:pPr>
        <w:pStyle w:val="BodyText"/>
        <w:numPr>
          <w:ilvl w:val="0"/>
          <w:numId w:val="23"/>
        </w:numPr>
        <w:spacing w:line="276" w:lineRule="auto"/>
        <w:rPr>
          <w:rFonts w:ascii="Cambria" w:hAnsi="Cambria"/>
          <w:color w:val="808080"/>
        </w:rPr>
      </w:pPr>
      <w:r>
        <w:rPr>
          <w:rFonts w:ascii="Cambria" w:hAnsi="Cambria"/>
          <w:color w:val="808080"/>
        </w:rPr>
        <w:t>Industrial Design (Under Future Skills at Kazan, Russia)</w:t>
      </w:r>
    </w:p>
    <w:p w:rsidR="00922D43" w:rsidRPr="00976407" w:rsidRDefault="00922D43" w:rsidP="0009495A">
      <w:pPr>
        <w:pStyle w:val="BodyText"/>
        <w:spacing w:line="276" w:lineRule="auto"/>
        <w:rPr>
          <w:rFonts w:ascii="Cambria" w:hAnsi="Cambria"/>
          <w:color w:val="808080"/>
        </w:rPr>
      </w:pPr>
    </w:p>
    <w:p w:rsidR="00922D43" w:rsidRPr="00976407" w:rsidRDefault="00922D43" w:rsidP="0009495A">
      <w:pPr>
        <w:pStyle w:val="BodyText"/>
        <w:spacing w:line="276" w:lineRule="auto"/>
        <w:rPr>
          <w:rFonts w:ascii="Cambria" w:hAnsi="Cambria"/>
          <w:b/>
          <w:color w:val="808080"/>
        </w:rPr>
      </w:pPr>
      <w:r w:rsidRPr="00976407">
        <w:rPr>
          <w:rFonts w:ascii="Cambria" w:hAnsi="Cambria"/>
          <w:b/>
          <w:color w:val="808080"/>
        </w:rPr>
        <w:t>Important Websites:</w:t>
      </w:r>
    </w:p>
    <w:p w:rsidR="00922D43" w:rsidRPr="00976407" w:rsidRDefault="00922D43" w:rsidP="00922D43">
      <w:pPr>
        <w:pStyle w:val="BodyText"/>
        <w:numPr>
          <w:ilvl w:val="0"/>
          <w:numId w:val="24"/>
        </w:numPr>
        <w:spacing w:line="276" w:lineRule="auto"/>
        <w:rPr>
          <w:rFonts w:ascii="Cambria" w:hAnsi="Cambria"/>
          <w:color w:val="808080"/>
        </w:rPr>
      </w:pPr>
      <w:r w:rsidRPr="00922D43">
        <w:rPr>
          <w:rFonts w:ascii="Cambria" w:hAnsi="Cambria"/>
          <w:color w:val="808080"/>
        </w:rPr>
        <w:t>www.worldskills.org</w:t>
      </w:r>
    </w:p>
    <w:p w:rsidR="00922D43" w:rsidRPr="00976407" w:rsidRDefault="00922D43" w:rsidP="00922D43">
      <w:pPr>
        <w:pStyle w:val="BodyText"/>
        <w:numPr>
          <w:ilvl w:val="0"/>
          <w:numId w:val="24"/>
        </w:numPr>
        <w:spacing w:line="276" w:lineRule="auto"/>
        <w:rPr>
          <w:rFonts w:ascii="Cambria" w:hAnsi="Cambria"/>
          <w:color w:val="808080"/>
        </w:rPr>
      </w:pPr>
      <w:r w:rsidRPr="00922D43">
        <w:rPr>
          <w:rFonts w:ascii="Cambria" w:hAnsi="Cambria"/>
          <w:color w:val="808080"/>
        </w:rPr>
        <w:t>www.worldskillsindia.co.in</w:t>
      </w:r>
    </w:p>
    <w:p w:rsidR="00922D43" w:rsidRPr="00976407" w:rsidRDefault="00922D43" w:rsidP="00922D43">
      <w:pPr>
        <w:pStyle w:val="BodyText"/>
        <w:numPr>
          <w:ilvl w:val="0"/>
          <w:numId w:val="24"/>
        </w:numPr>
        <w:spacing w:line="276" w:lineRule="auto"/>
        <w:rPr>
          <w:rFonts w:ascii="Cambria" w:hAnsi="Cambria"/>
          <w:color w:val="808080"/>
        </w:rPr>
      </w:pPr>
      <w:r w:rsidRPr="00922D43">
        <w:rPr>
          <w:rFonts w:ascii="Cambria" w:hAnsi="Cambria"/>
          <w:color w:val="808080"/>
        </w:rPr>
        <w:t>www.mescindia.org/indiaskills</w:t>
      </w:r>
    </w:p>
    <w:p w:rsidR="00922D43" w:rsidRPr="00976407" w:rsidRDefault="00922D43" w:rsidP="00922D43">
      <w:pPr>
        <w:pStyle w:val="BodyText"/>
        <w:spacing w:line="276" w:lineRule="auto"/>
        <w:ind w:left="720"/>
        <w:rPr>
          <w:rFonts w:ascii="Cambria" w:hAnsi="Cambria"/>
          <w:color w:val="808080"/>
        </w:rPr>
      </w:pPr>
    </w:p>
    <w:p w:rsidR="009F7F4C" w:rsidRPr="00976407" w:rsidRDefault="009F7F4C" w:rsidP="009F7F4C">
      <w:pPr>
        <w:pStyle w:val="BodyText"/>
        <w:spacing w:line="276" w:lineRule="auto"/>
        <w:rPr>
          <w:rFonts w:ascii="Cambria" w:hAnsi="Cambria"/>
          <w:color w:val="808080"/>
        </w:rPr>
      </w:pPr>
    </w:p>
    <w:p w:rsidR="00922D43" w:rsidRPr="00976407" w:rsidRDefault="00922D43" w:rsidP="009F7F4C">
      <w:pPr>
        <w:pStyle w:val="BodyText"/>
        <w:spacing w:line="276" w:lineRule="auto"/>
        <w:rPr>
          <w:rFonts w:ascii="Cambria" w:hAnsi="Cambria"/>
          <w:color w:val="808080"/>
        </w:rPr>
      </w:pPr>
    </w:p>
    <w:p w:rsidR="00922D43" w:rsidRPr="00976407" w:rsidRDefault="00922D43" w:rsidP="009F7F4C">
      <w:pPr>
        <w:pStyle w:val="BodyText"/>
        <w:spacing w:line="276" w:lineRule="auto"/>
        <w:rPr>
          <w:rFonts w:ascii="Cambria" w:hAnsi="Cambria"/>
          <w:color w:val="808080"/>
        </w:rPr>
      </w:pPr>
    </w:p>
    <w:p w:rsidR="00DA02C7" w:rsidRPr="00976407" w:rsidRDefault="00DA02C7" w:rsidP="009F7F4C">
      <w:pPr>
        <w:pStyle w:val="BodyText"/>
        <w:spacing w:line="276" w:lineRule="auto"/>
        <w:rPr>
          <w:rFonts w:ascii="Cambria" w:hAnsi="Cambria"/>
          <w:color w:val="808080"/>
        </w:rPr>
      </w:pPr>
    </w:p>
    <w:p w:rsidR="00DA02C7" w:rsidRPr="00976407" w:rsidRDefault="00DA02C7" w:rsidP="009F7F4C">
      <w:pPr>
        <w:pStyle w:val="BodyText"/>
        <w:spacing w:line="276" w:lineRule="auto"/>
        <w:rPr>
          <w:rFonts w:ascii="Cambria" w:hAnsi="Cambria"/>
          <w:color w:val="808080"/>
        </w:rPr>
      </w:pPr>
    </w:p>
    <w:p w:rsidR="00DA02C7" w:rsidRPr="00976407" w:rsidRDefault="00DA02C7" w:rsidP="009F7F4C">
      <w:pPr>
        <w:pStyle w:val="BodyText"/>
        <w:spacing w:line="276" w:lineRule="auto"/>
        <w:rPr>
          <w:rFonts w:ascii="Cambria" w:hAnsi="Cambria"/>
          <w:color w:val="808080"/>
        </w:rPr>
      </w:pPr>
    </w:p>
    <w:p w:rsidR="00B76B25" w:rsidRPr="00976407" w:rsidRDefault="00B76B25" w:rsidP="00CB2C59">
      <w:pPr>
        <w:pStyle w:val="Heading3"/>
        <w:keepLines/>
        <w:numPr>
          <w:ilvl w:val="2"/>
          <w:numId w:val="0"/>
        </w:numPr>
        <w:spacing w:after="40" w:line="240" w:lineRule="auto"/>
        <w:rPr>
          <w:rFonts w:ascii="Cambria" w:hAnsi="Cambria"/>
          <w:color w:val="808080"/>
          <w:sz w:val="28"/>
        </w:rPr>
      </w:pPr>
      <w:bookmarkStart w:id="7" w:name="_Toc455137364"/>
      <w:r w:rsidRPr="00976407">
        <w:rPr>
          <w:rFonts w:ascii="Cambria" w:hAnsi="Cambria"/>
          <w:color w:val="808080"/>
          <w:sz w:val="28"/>
        </w:rPr>
        <w:lastRenderedPageBreak/>
        <w:t xml:space="preserve">Role of </w:t>
      </w:r>
      <w:bookmarkEnd w:id="7"/>
      <w:r w:rsidR="00922D43" w:rsidRPr="00976407">
        <w:rPr>
          <w:rFonts w:ascii="Cambria" w:hAnsi="Cambria"/>
          <w:color w:val="808080"/>
          <w:sz w:val="28"/>
        </w:rPr>
        <w:t>Media and Entertainment Skills Council (MESC)</w:t>
      </w:r>
    </w:p>
    <w:p w:rsidR="00B76B25" w:rsidRPr="00976407" w:rsidRDefault="00B76B25" w:rsidP="0009495A">
      <w:pPr>
        <w:pStyle w:val="BodyText"/>
        <w:spacing w:line="276" w:lineRule="auto"/>
        <w:ind w:left="720"/>
        <w:rPr>
          <w:rFonts w:ascii="Cambria" w:hAnsi="Cambria"/>
          <w:color w:val="808080"/>
        </w:rPr>
      </w:pPr>
    </w:p>
    <w:p w:rsidR="00F6036D" w:rsidRPr="00976407" w:rsidRDefault="0085772E" w:rsidP="0009495A">
      <w:pPr>
        <w:pStyle w:val="BodyText"/>
        <w:spacing w:line="276" w:lineRule="auto"/>
        <w:rPr>
          <w:rFonts w:ascii="Cambria" w:hAnsi="Cambria"/>
          <w:color w:val="808080"/>
        </w:rPr>
      </w:pPr>
      <w:r w:rsidRPr="00976407">
        <w:rPr>
          <w:rFonts w:ascii="Cambria" w:hAnsi="Cambria"/>
          <w:color w:val="808080"/>
        </w:rPr>
        <w:t>Media and Entertainment Skills Council</w:t>
      </w:r>
      <w:r w:rsidR="00B76B25" w:rsidRPr="00976407">
        <w:rPr>
          <w:rFonts w:ascii="Cambria" w:hAnsi="Cambria"/>
          <w:color w:val="808080"/>
        </w:rPr>
        <w:t xml:space="preserve"> is leading the efforts</w:t>
      </w:r>
      <w:r w:rsidR="00567750" w:rsidRPr="00976407">
        <w:rPr>
          <w:rFonts w:ascii="Cambria" w:hAnsi="Cambria"/>
          <w:color w:val="808080"/>
        </w:rPr>
        <w:t xml:space="preserve"> in setting up the </w:t>
      </w:r>
      <w:r w:rsidRPr="00976407">
        <w:rPr>
          <w:rFonts w:ascii="Cambria" w:hAnsi="Cambria"/>
          <w:color w:val="808080"/>
        </w:rPr>
        <w:t>Authorized World Skills Training Center</w:t>
      </w:r>
      <w:r w:rsidR="00567750" w:rsidRPr="00976407">
        <w:rPr>
          <w:rFonts w:ascii="Cambria" w:hAnsi="Cambria"/>
          <w:color w:val="808080"/>
        </w:rPr>
        <w:t xml:space="preserve"> by bringing together relevant stakeholders to establish the </w:t>
      </w:r>
      <w:r w:rsidRPr="00976407">
        <w:rPr>
          <w:rFonts w:ascii="Cambria" w:hAnsi="Cambria"/>
          <w:color w:val="808080"/>
        </w:rPr>
        <w:t>world class training centers under the Media and Entertainment Sector</w:t>
      </w:r>
      <w:r w:rsidR="00567750" w:rsidRPr="00976407">
        <w:rPr>
          <w:rFonts w:ascii="Cambria" w:hAnsi="Cambria"/>
          <w:color w:val="808080"/>
        </w:rPr>
        <w:t>.</w:t>
      </w:r>
      <w:r w:rsidRPr="00976407">
        <w:rPr>
          <w:rFonts w:ascii="Cambria" w:hAnsi="Cambria"/>
          <w:color w:val="808080"/>
        </w:rPr>
        <w:t xml:space="preserve"> </w:t>
      </w:r>
    </w:p>
    <w:p w:rsidR="00F6036D" w:rsidRPr="00976407" w:rsidRDefault="00F6036D" w:rsidP="0009495A">
      <w:pPr>
        <w:pStyle w:val="BodyText"/>
        <w:spacing w:line="276" w:lineRule="auto"/>
        <w:rPr>
          <w:rFonts w:ascii="Cambria" w:hAnsi="Cambria"/>
          <w:color w:val="808080"/>
        </w:rPr>
      </w:pPr>
    </w:p>
    <w:p w:rsidR="00F6036D" w:rsidRPr="00922D43" w:rsidRDefault="00F6036D" w:rsidP="00F6036D">
      <w:pPr>
        <w:pStyle w:val="BodyText"/>
        <w:spacing w:line="276" w:lineRule="auto"/>
        <w:rPr>
          <w:rFonts w:ascii="Cambria" w:hAnsi="Cambria"/>
          <w:color w:val="808080"/>
        </w:rPr>
      </w:pPr>
      <w:r w:rsidRPr="00922D43">
        <w:rPr>
          <w:rFonts w:ascii="Cambria" w:hAnsi="Cambria"/>
          <w:color w:val="808080"/>
        </w:rPr>
        <w:t xml:space="preserve">The primary </w:t>
      </w:r>
      <w:r>
        <w:rPr>
          <w:rFonts w:ascii="Cambria" w:hAnsi="Cambria"/>
          <w:color w:val="808080"/>
        </w:rPr>
        <w:t>role</w:t>
      </w:r>
      <w:r w:rsidRPr="00922D43">
        <w:rPr>
          <w:rFonts w:ascii="Cambria" w:hAnsi="Cambria"/>
          <w:color w:val="808080"/>
        </w:rPr>
        <w:t xml:space="preserve"> of </w:t>
      </w:r>
      <w:r>
        <w:rPr>
          <w:rFonts w:ascii="Cambria" w:hAnsi="Cambria"/>
          <w:color w:val="808080"/>
        </w:rPr>
        <w:t xml:space="preserve">MESC </w:t>
      </w:r>
      <w:r w:rsidRPr="00922D43">
        <w:rPr>
          <w:rFonts w:ascii="Cambria" w:hAnsi="Cambria"/>
          <w:color w:val="808080"/>
        </w:rPr>
        <w:t>would be the following:</w:t>
      </w:r>
    </w:p>
    <w:p w:rsidR="00F6036D" w:rsidRPr="00976407" w:rsidRDefault="00F6036D" w:rsidP="00F6036D">
      <w:pPr>
        <w:pStyle w:val="BodyText"/>
        <w:numPr>
          <w:ilvl w:val="0"/>
          <w:numId w:val="26"/>
        </w:numPr>
        <w:spacing w:line="276" w:lineRule="auto"/>
        <w:rPr>
          <w:rFonts w:ascii="Cambria" w:hAnsi="Cambria"/>
          <w:color w:val="808080"/>
        </w:rPr>
      </w:pPr>
      <w:r w:rsidRPr="00F6036D">
        <w:rPr>
          <w:rFonts w:ascii="Cambria" w:hAnsi="Cambria"/>
          <w:color w:val="808080"/>
        </w:rPr>
        <w:t xml:space="preserve">Create and disseminate knowledge </w:t>
      </w:r>
      <w:r>
        <w:rPr>
          <w:rFonts w:ascii="Cambria" w:hAnsi="Cambria"/>
          <w:color w:val="808080"/>
        </w:rPr>
        <w:t xml:space="preserve">about World Skills </w:t>
      </w:r>
      <w:r w:rsidRPr="00F6036D">
        <w:rPr>
          <w:rFonts w:ascii="Cambria" w:hAnsi="Cambria"/>
          <w:color w:val="808080"/>
        </w:rPr>
        <w:t xml:space="preserve">by conducting events and conferences </w:t>
      </w:r>
    </w:p>
    <w:p w:rsidR="00F6036D" w:rsidRPr="00976407" w:rsidRDefault="00F6036D" w:rsidP="00F6036D">
      <w:pPr>
        <w:pStyle w:val="BodyText"/>
        <w:numPr>
          <w:ilvl w:val="0"/>
          <w:numId w:val="26"/>
        </w:numPr>
        <w:spacing w:line="276" w:lineRule="auto"/>
        <w:rPr>
          <w:rFonts w:ascii="Cambria" w:hAnsi="Cambria"/>
          <w:color w:val="808080"/>
        </w:rPr>
      </w:pPr>
      <w:r w:rsidRPr="00976407">
        <w:rPr>
          <w:rFonts w:ascii="Cambria" w:hAnsi="Cambria"/>
          <w:color w:val="808080"/>
        </w:rPr>
        <w:t>Create a</w:t>
      </w:r>
      <w:r w:rsidR="0085772E" w:rsidRPr="00976407">
        <w:rPr>
          <w:rFonts w:ascii="Cambria" w:hAnsi="Cambria"/>
          <w:color w:val="808080"/>
        </w:rPr>
        <w:t>n</w:t>
      </w:r>
      <w:r w:rsidR="00567750" w:rsidRPr="00976407">
        <w:rPr>
          <w:rFonts w:ascii="Cambria" w:hAnsi="Cambria"/>
          <w:color w:val="808080"/>
        </w:rPr>
        <w:t xml:space="preserve"> </w:t>
      </w:r>
      <w:r w:rsidR="0085772E" w:rsidRPr="00976407">
        <w:rPr>
          <w:rFonts w:ascii="Cambria" w:hAnsi="Cambria"/>
          <w:color w:val="808080"/>
        </w:rPr>
        <w:t>appealing</w:t>
      </w:r>
      <w:r w:rsidR="00567750" w:rsidRPr="00976407">
        <w:rPr>
          <w:rFonts w:ascii="Cambria" w:hAnsi="Cambria"/>
          <w:color w:val="808080"/>
        </w:rPr>
        <w:t xml:space="preserve"> environment </w:t>
      </w:r>
      <w:r w:rsidR="0085772E" w:rsidRPr="00976407">
        <w:rPr>
          <w:rFonts w:ascii="Cambria" w:hAnsi="Cambria"/>
          <w:color w:val="808080"/>
        </w:rPr>
        <w:t xml:space="preserve">and branding </w:t>
      </w:r>
      <w:r w:rsidRPr="00976407">
        <w:rPr>
          <w:rFonts w:ascii="Cambria" w:hAnsi="Cambria"/>
          <w:color w:val="808080"/>
        </w:rPr>
        <w:t>for</w:t>
      </w:r>
      <w:r w:rsidR="00567750" w:rsidRPr="00976407">
        <w:rPr>
          <w:rFonts w:ascii="Cambria" w:hAnsi="Cambria"/>
          <w:color w:val="808080"/>
        </w:rPr>
        <w:t xml:space="preserve"> attract</w:t>
      </w:r>
      <w:r w:rsidRPr="00976407">
        <w:rPr>
          <w:rFonts w:ascii="Cambria" w:hAnsi="Cambria"/>
          <w:color w:val="808080"/>
        </w:rPr>
        <w:t>ing</w:t>
      </w:r>
      <w:r w:rsidR="00567750" w:rsidRPr="00976407">
        <w:rPr>
          <w:rFonts w:ascii="Cambria" w:hAnsi="Cambria"/>
          <w:color w:val="808080"/>
        </w:rPr>
        <w:t xml:space="preserve"> the best talent towards the </w:t>
      </w:r>
      <w:r w:rsidR="0085772E" w:rsidRPr="00976407">
        <w:rPr>
          <w:rFonts w:ascii="Cambria" w:hAnsi="Cambria"/>
          <w:color w:val="808080"/>
        </w:rPr>
        <w:t>AWSTC</w:t>
      </w:r>
      <w:r w:rsidR="00567750" w:rsidRPr="00976407">
        <w:rPr>
          <w:rFonts w:ascii="Cambria" w:hAnsi="Cambria"/>
          <w:color w:val="808080"/>
        </w:rPr>
        <w:t>.</w:t>
      </w:r>
      <w:r w:rsidR="00B76B25" w:rsidRPr="00976407">
        <w:rPr>
          <w:rFonts w:ascii="Cambria" w:hAnsi="Cambria"/>
          <w:color w:val="808080"/>
        </w:rPr>
        <w:t xml:space="preserve"> </w:t>
      </w:r>
    </w:p>
    <w:p w:rsidR="00F6036D" w:rsidRPr="00976407" w:rsidRDefault="00F6036D" w:rsidP="00F6036D">
      <w:pPr>
        <w:pStyle w:val="BodyText"/>
        <w:numPr>
          <w:ilvl w:val="0"/>
          <w:numId w:val="26"/>
        </w:numPr>
        <w:spacing w:line="276" w:lineRule="auto"/>
        <w:rPr>
          <w:rFonts w:ascii="Cambria" w:hAnsi="Cambria"/>
          <w:color w:val="808080"/>
        </w:rPr>
      </w:pPr>
      <w:r w:rsidRPr="00976407">
        <w:rPr>
          <w:rFonts w:ascii="Cambria" w:hAnsi="Cambria"/>
          <w:color w:val="808080"/>
        </w:rPr>
        <w:t xml:space="preserve">Provide complete </w:t>
      </w:r>
      <w:r w:rsidR="0085772E" w:rsidRPr="00976407">
        <w:rPr>
          <w:rFonts w:ascii="Cambria" w:hAnsi="Cambria"/>
          <w:color w:val="808080"/>
        </w:rPr>
        <w:t xml:space="preserve">hand-holding and all requisite </w:t>
      </w:r>
      <w:r w:rsidRPr="00976407">
        <w:rPr>
          <w:rFonts w:ascii="Cambria" w:hAnsi="Cambria"/>
          <w:color w:val="808080"/>
        </w:rPr>
        <w:t xml:space="preserve">academic and technical </w:t>
      </w:r>
      <w:r w:rsidR="0085772E" w:rsidRPr="00976407">
        <w:rPr>
          <w:rFonts w:ascii="Cambria" w:hAnsi="Cambria"/>
          <w:color w:val="808080"/>
        </w:rPr>
        <w:t xml:space="preserve">support </w:t>
      </w:r>
      <w:r w:rsidR="00B76B25" w:rsidRPr="00976407">
        <w:rPr>
          <w:rFonts w:ascii="Cambria" w:hAnsi="Cambria"/>
          <w:color w:val="808080"/>
        </w:rPr>
        <w:t xml:space="preserve">for creation </w:t>
      </w:r>
      <w:r w:rsidR="0085772E" w:rsidRPr="00976407">
        <w:rPr>
          <w:rFonts w:ascii="Cambria" w:hAnsi="Cambria"/>
          <w:color w:val="808080"/>
        </w:rPr>
        <w:t>of AWSTC</w:t>
      </w:r>
    </w:p>
    <w:p w:rsidR="00CB2C59" w:rsidRPr="00976407" w:rsidRDefault="00CB2C59" w:rsidP="00CB2C59">
      <w:pPr>
        <w:numPr>
          <w:ilvl w:val="0"/>
          <w:numId w:val="26"/>
        </w:numPr>
        <w:jc w:val="both"/>
        <w:rPr>
          <w:rFonts w:ascii="Cambria" w:hAnsi="Cambria"/>
          <w:color w:val="808080"/>
        </w:rPr>
      </w:pPr>
      <w:r w:rsidRPr="00976407">
        <w:rPr>
          <w:rFonts w:ascii="Cambria" w:hAnsi="Cambria"/>
          <w:color w:val="808080"/>
        </w:rPr>
        <w:t>Developing soft infrastructure such as curriculum and content, organization processes and policies, guidelines on the installation of technology infrastructure for the AWSTC.</w:t>
      </w:r>
    </w:p>
    <w:p w:rsidR="00F6036D" w:rsidRPr="00976407" w:rsidRDefault="00F6036D" w:rsidP="00F6036D">
      <w:pPr>
        <w:pStyle w:val="BodyText"/>
        <w:numPr>
          <w:ilvl w:val="0"/>
          <w:numId w:val="26"/>
        </w:numPr>
        <w:spacing w:line="276" w:lineRule="auto"/>
        <w:rPr>
          <w:rFonts w:ascii="Cambria" w:hAnsi="Cambria"/>
          <w:color w:val="808080"/>
        </w:rPr>
      </w:pPr>
      <w:r w:rsidRPr="00976407">
        <w:rPr>
          <w:rFonts w:ascii="Cambria" w:hAnsi="Cambria"/>
          <w:color w:val="808080"/>
        </w:rPr>
        <w:t xml:space="preserve">Conduct </w:t>
      </w:r>
      <w:r w:rsidR="0085772E" w:rsidRPr="00976407">
        <w:rPr>
          <w:rFonts w:ascii="Cambria" w:hAnsi="Cambria"/>
          <w:color w:val="808080"/>
        </w:rPr>
        <w:t xml:space="preserve">ongoing upskilling programs for developing experts and professionals </w:t>
      </w:r>
      <w:r w:rsidRPr="00976407">
        <w:rPr>
          <w:rFonts w:ascii="Cambria" w:hAnsi="Cambria"/>
          <w:color w:val="808080"/>
        </w:rPr>
        <w:t>to</w:t>
      </w:r>
      <w:r w:rsidR="0085772E" w:rsidRPr="00976407">
        <w:rPr>
          <w:rFonts w:ascii="Cambria" w:hAnsi="Cambria"/>
          <w:color w:val="808080"/>
        </w:rPr>
        <w:t xml:space="preserve"> be engaged in training at AWSTC </w:t>
      </w:r>
    </w:p>
    <w:p w:rsidR="00F6036D" w:rsidRPr="00976407" w:rsidRDefault="00F6036D" w:rsidP="00F6036D">
      <w:pPr>
        <w:pStyle w:val="BodyText"/>
        <w:numPr>
          <w:ilvl w:val="0"/>
          <w:numId w:val="26"/>
        </w:numPr>
        <w:spacing w:line="276" w:lineRule="auto"/>
        <w:rPr>
          <w:rFonts w:ascii="Cambria" w:hAnsi="Cambria"/>
          <w:color w:val="808080"/>
        </w:rPr>
      </w:pPr>
      <w:r w:rsidRPr="00976407">
        <w:rPr>
          <w:rFonts w:ascii="Cambria" w:hAnsi="Cambria"/>
          <w:color w:val="808080"/>
        </w:rPr>
        <w:t xml:space="preserve">Provide National recognition to </w:t>
      </w:r>
      <w:r w:rsidR="0085772E" w:rsidRPr="00976407">
        <w:rPr>
          <w:rFonts w:ascii="Cambria" w:hAnsi="Cambria"/>
          <w:color w:val="808080"/>
        </w:rPr>
        <w:t>AWSTC</w:t>
      </w:r>
      <w:r w:rsidR="00B76B25" w:rsidRPr="00976407">
        <w:rPr>
          <w:rFonts w:ascii="Cambria" w:hAnsi="Cambria"/>
          <w:color w:val="808080"/>
        </w:rPr>
        <w:t xml:space="preserve"> </w:t>
      </w:r>
      <w:r w:rsidRPr="00976407">
        <w:rPr>
          <w:rFonts w:ascii="Cambria" w:hAnsi="Cambria"/>
          <w:color w:val="808080"/>
        </w:rPr>
        <w:t>and award Joint Certificates to candidates on successful completion of such programs.</w:t>
      </w:r>
    </w:p>
    <w:p w:rsidR="00B76B25" w:rsidRPr="00976407" w:rsidRDefault="00F6036D" w:rsidP="00F6036D">
      <w:pPr>
        <w:pStyle w:val="BodyText"/>
        <w:numPr>
          <w:ilvl w:val="0"/>
          <w:numId w:val="26"/>
        </w:numPr>
        <w:spacing w:line="276" w:lineRule="auto"/>
        <w:rPr>
          <w:rFonts w:ascii="Cambria" w:hAnsi="Cambria"/>
          <w:color w:val="808080"/>
        </w:rPr>
      </w:pPr>
      <w:r w:rsidRPr="00976407">
        <w:rPr>
          <w:rFonts w:ascii="Cambria" w:hAnsi="Cambria"/>
          <w:color w:val="808080"/>
        </w:rPr>
        <w:t xml:space="preserve">Provide adequate participation for shortlisted candidates at various </w:t>
      </w:r>
      <w:r w:rsidR="00260F45" w:rsidRPr="00976407">
        <w:rPr>
          <w:rFonts w:ascii="Cambria" w:hAnsi="Cambria"/>
          <w:color w:val="808080"/>
        </w:rPr>
        <w:t>competition</w:t>
      </w:r>
      <w:r w:rsidRPr="00976407">
        <w:rPr>
          <w:rFonts w:ascii="Cambria" w:hAnsi="Cambria"/>
          <w:color w:val="808080"/>
        </w:rPr>
        <w:t>s (State/Regional/National/International)</w:t>
      </w:r>
    </w:p>
    <w:p w:rsidR="00F6036D" w:rsidRDefault="00F6036D" w:rsidP="00F6036D">
      <w:pPr>
        <w:pStyle w:val="BodyText"/>
        <w:numPr>
          <w:ilvl w:val="0"/>
          <w:numId w:val="26"/>
        </w:numPr>
        <w:spacing w:line="276" w:lineRule="auto"/>
        <w:rPr>
          <w:rFonts w:ascii="Cambria" w:hAnsi="Cambria"/>
          <w:color w:val="808080"/>
        </w:rPr>
      </w:pPr>
      <w:r w:rsidRPr="00922D43">
        <w:rPr>
          <w:rFonts w:ascii="Cambria" w:hAnsi="Cambria"/>
          <w:color w:val="808080"/>
        </w:rPr>
        <w:t xml:space="preserve">Build </w:t>
      </w:r>
      <w:r>
        <w:rPr>
          <w:rFonts w:ascii="Cambria" w:hAnsi="Cambria"/>
          <w:color w:val="808080"/>
        </w:rPr>
        <w:t>a strong team of Experts and Professionals who can facilitate training for World Skills and other similar competitions.</w:t>
      </w:r>
    </w:p>
    <w:p w:rsidR="00F6036D" w:rsidRDefault="00F6036D" w:rsidP="00F6036D">
      <w:pPr>
        <w:pStyle w:val="BodyText"/>
        <w:numPr>
          <w:ilvl w:val="0"/>
          <w:numId w:val="26"/>
        </w:numPr>
        <w:spacing w:line="276" w:lineRule="auto"/>
        <w:rPr>
          <w:rFonts w:ascii="Cambria" w:hAnsi="Cambria"/>
          <w:color w:val="808080"/>
        </w:rPr>
      </w:pPr>
      <w:r>
        <w:rPr>
          <w:rFonts w:ascii="Cambria" w:hAnsi="Cambria"/>
          <w:color w:val="808080"/>
        </w:rPr>
        <w:t>Engage the Industry to support/participate in training</w:t>
      </w:r>
      <w:r w:rsidRPr="00922D43">
        <w:rPr>
          <w:rFonts w:ascii="Cambria" w:hAnsi="Cambria"/>
          <w:color w:val="808080"/>
        </w:rPr>
        <w:t xml:space="preserve"> </w:t>
      </w:r>
      <w:r>
        <w:rPr>
          <w:rFonts w:ascii="Cambria" w:hAnsi="Cambria"/>
          <w:color w:val="808080"/>
        </w:rPr>
        <w:t xml:space="preserve">by facilitating Experts/ Infrastructure and Live Projects. </w:t>
      </w:r>
    </w:p>
    <w:p w:rsidR="00CB2C59" w:rsidRDefault="00CB2C59" w:rsidP="00F6036D">
      <w:pPr>
        <w:pStyle w:val="BodyText"/>
        <w:numPr>
          <w:ilvl w:val="0"/>
          <w:numId w:val="26"/>
        </w:numPr>
        <w:spacing w:line="276" w:lineRule="auto"/>
        <w:rPr>
          <w:rFonts w:ascii="Cambria" w:hAnsi="Cambria"/>
          <w:color w:val="808080"/>
        </w:rPr>
      </w:pPr>
      <w:r>
        <w:rPr>
          <w:rFonts w:ascii="Cambria" w:hAnsi="Cambria"/>
          <w:color w:val="808080"/>
        </w:rPr>
        <w:t>Offer recognition, promotion and award to the candidates selected during State/Regional/National/International Competitions.</w:t>
      </w:r>
    </w:p>
    <w:p w:rsidR="00CB2C59" w:rsidRDefault="00CB2C59" w:rsidP="00F6036D">
      <w:pPr>
        <w:pStyle w:val="BodyText"/>
        <w:numPr>
          <w:ilvl w:val="0"/>
          <w:numId w:val="26"/>
        </w:numPr>
        <w:spacing w:line="276" w:lineRule="auto"/>
        <w:rPr>
          <w:rFonts w:ascii="Cambria" w:hAnsi="Cambria"/>
          <w:color w:val="808080"/>
        </w:rPr>
      </w:pPr>
      <w:r>
        <w:rPr>
          <w:rFonts w:ascii="Cambria" w:hAnsi="Cambria"/>
          <w:color w:val="808080"/>
        </w:rPr>
        <w:t>Bear the Travel/Stay cost of candidates selected for representing India at World Skills Competition.</w:t>
      </w:r>
    </w:p>
    <w:p w:rsidR="00CB2C59" w:rsidRPr="00976407" w:rsidRDefault="00CB2C59" w:rsidP="00CB2C59">
      <w:pPr>
        <w:pStyle w:val="Heading3"/>
        <w:keepLines/>
        <w:numPr>
          <w:ilvl w:val="2"/>
          <w:numId w:val="0"/>
        </w:numPr>
        <w:spacing w:after="40" w:line="240" w:lineRule="auto"/>
        <w:rPr>
          <w:rFonts w:ascii="Cambria" w:hAnsi="Cambria"/>
          <w:color w:val="808080"/>
          <w:sz w:val="28"/>
        </w:rPr>
      </w:pPr>
      <w:bookmarkStart w:id="8" w:name="_Toc411507458"/>
      <w:bookmarkStart w:id="9" w:name="_Toc455137365"/>
    </w:p>
    <w:p w:rsidR="00B76B25" w:rsidRPr="00976407" w:rsidRDefault="00B76B25" w:rsidP="00CB2C59">
      <w:pPr>
        <w:pStyle w:val="Heading3"/>
        <w:keepLines/>
        <w:numPr>
          <w:ilvl w:val="2"/>
          <w:numId w:val="0"/>
        </w:numPr>
        <w:spacing w:after="40" w:line="240" w:lineRule="auto"/>
        <w:rPr>
          <w:rFonts w:ascii="Cambria" w:hAnsi="Cambria"/>
          <w:color w:val="808080"/>
          <w:sz w:val="28"/>
        </w:rPr>
      </w:pPr>
      <w:r w:rsidRPr="00976407">
        <w:rPr>
          <w:rFonts w:ascii="Cambria" w:hAnsi="Cambria"/>
          <w:color w:val="808080"/>
          <w:sz w:val="28"/>
        </w:rPr>
        <w:t xml:space="preserve">Role of </w:t>
      </w:r>
      <w:bookmarkEnd w:id="8"/>
      <w:r w:rsidRPr="00976407">
        <w:rPr>
          <w:rFonts w:ascii="Cambria" w:hAnsi="Cambria"/>
          <w:color w:val="808080"/>
          <w:sz w:val="28"/>
        </w:rPr>
        <w:t>the Academic Partner</w:t>
      </w:r>
      <w:bookmarkEnd w:id="9"/>
    </w:p>
    <w:p w:rsidR="00CB2C59" w:rsidRDefault="00CB2C59" w:rsidP="00CB2C59">
      <w:pPr>
        <w:pStyle w:val="BodyText"/>
        <w:spacing w:line="276" w:lineRule="auto"/>
        <w:rPr>
          <w:rFonts w:ascii="Cambria" w:hAnsi="Cambria"/>
          <w:color w:val="808080"/>
        </w:rPr>
      </w:pPr>
    </w:p>
    <w:p w:rsidR="00CB2C59" w:rsidRPr="00CB2C59" w:rsidRDefault="00CB2C59" w:rsidP="00CB2C59">
      <w:pPr>
        <w:pStyle w:val="BodyText"/>
        <w:spacing w:line="276" w:lineRule="auto"/>
        <w:rPr>
          <w:rFonts w:ascii="Cambria" w:hAnsi="Cambria"/>
          <w:color w:val="808080"/>
        </w:rPr>
      </w:pPr>
      <w:r w:rsidRPr="00CB2C59">
        <w:rPr>
          <w:rFonts w:ascii="Cambria" w:hAnsi="Cambria"/>
          <w:color w:val="808080"/>
        </w:rPr>
        <w:t>This document captures the brief overview of AWSTC, roles of various stakeholders, eligibility criteria for academic partner and formats for submitting expression of interest for becoming the authorized training partner for World Skills.</w:t>
      </w:r>
      <w:r>
        <w:rPr>
          <w:rFonts w:ascii="Cambria" w:hAnsi="Cambria"/>
          <w:color w:val="808080"/>
        </w:rPr>
        <w:t xml:space="preserve"> It </w:t>
      </w:r>
      <w:r w:rsidRPr="00CB2C59">
        <w:rPr>
          <w:rFonts w:ascii="Cambria" w:hAnsi="Cambria"/>
          <w:color w:val="808080"/>
        </w:rPr>
        <w:t>is envisaged to be adequately funded by the Private Partner/State with complete functional autonomy.</w:t>
      </w:r>
    </w:p>
    <w:p w:rsidR="00CB2C59" w:rsidRDefault="00CB2C59" w:rsidP="00CB2C59">
      <w:pPr>
        <w:pStyle w:val="BodyText"/>
        <w:spacing w:line="276" w:lineRule="auto"/>
        <w:rPr>
          <w:rFonts w:ascii="Cambria" w:hAnsi="Cambria"/>
          <w:color w:val="808080"/>
        </w:rPr>
      </w:pPr>
      <w:r w:rsidRPr="00CB2C59">
        <w:rPr>
          <w:rFonts w:ascii="Cambria" w:hAnsi="Cambria"/>
          <w:color w:val="808080"/>
        </w:rPr>
        <w:lastRenderedPageBreak/>
        <w:t xml:space="preserve">The AWSTC </w:t>
      </w:r>
      <w:r>
        <w:rPr>
          <w:rFonts w:ascii="Cambria" w:hAnsi="Cambria"/>
          <w:color w:val="808080"/>
        </w:rPr>
        <w:t xml:space="preserve">will aim to be </w:t>
      </w:r>
      <w:r w:rsidRPr="00CB2C59">
        <w:rPr>
          <w:rFonts w:ascii="Cambria" w:hAnsi="Cambria"/>
          <w:color w:val="808080"/>
        </w:rPr>
        <w:t xml:space="preserve">an apex institution of world class quality. The AWSTC </w:t>
      </w:r>
      <w:r>
        <w:rPr>
          <w:rFonts w:ascii="Cambria" w:hAnsi="Cambria"/>
          <w:color w:val="808080"/>
        </w:rPr>
        <w:t xml:space="preserve">will </w:t>
      </w:r>
      <w:r w:rsidRPr="00CB2C59">
        <w:rPr>
          <w:rFonts w:ascii="Cambria" w:hAnsi="Cambria"/>
          <w:color w:val="808080"/>
        </w:rPr>
        <w:t>produc</w:t>
      </w:r>
      <w:r>
        <w:rPr>
          <w:rFonts w:ascii="Cambria" w:hAnsi="Cambria"/>
          <w:color w:val="808080"/>
        </w:rPr>
        <w:t>e</w:t>
      </w:r>
      <w:r w:rsidRPr="00CB2C59">
        <w:rPr>
          <w:rFonts w:ascii="Cambria" w:hAnsi="Cambria"/>
          <w:color w:val="808080"/>
        </w:rPr>
        <w:t xml:space="preserve"> highly skilled and talented workforce that would enable the M&amp;E sector to move up the value chain and establish a significant presence within the fast growing Media and Entertainment industry throughout the world. </w:t>
      </w:r>
      <w:r>
        <w:rPr>
          <w:rFonts w:ascii="Cambria" w:hAnsi="Cambria"/>
          <w:color w:val="808080"/>
        </w:rPr>
        <w:t xml:space="preserve"> </w:t>
      </w:r>
    </w:p>
    <w:p w:rsidR="00E86184" w:rsidRDefault="00E86184" w:rsidP="00CB2C59">
      <w:pPr>
        <w:pStyle w:val="BodyText"/>
        <w:spacing w:line="276" w:lineRule="auto"/>
        <w:rPr>
          <w:rFonts w:ascii="Cambria" w:hAnsi="Cambria"/>
          <w:color w:val="808080"/>
        </w:rPr>
      </w:pPr>
    </w:p>
    <w:p w:rsidR="00CB2C59" w:rsidRPr="00CB2C59" w:rsidRDefault="00CB2C59" w:rsidP="00CB2C59">
      <w:pPr>
        <w:pStyle w:val="BodyText"/>
        <w:spacing w:line="276" w:lineRule="auto"/>
        <w:rPr>
          <w:rFonts w:ascii="Cambria" w:hAnsi="Cambria"/>
          <w:color w:val="808080"/>
        </w:rPr>
      </w:pPr>
      <w:r w:rsidRPr="00CB2C59">
        <w:rPr>
          <w:rFonts w:ascii="Cambria" w:hAnsi="Cambria"/>
          <w:color w:val="808080"/>
        </w:rPr>
        <w:t>The primary objectives of AWSTC would be the following:</w:t>
      </w:r>
    </w:p>
    <w:p w:rsidR="00E86184" w:rsidRDefault="00E86184" w:rsidP="00E86184">
      <w:pPr>
        <w:pStyle w:val="BodyText"/>
        <w:numPr>
          <w:ilvl w:val="0"/>
          <w:numId w:val="14"/>
        </w:numPr>
        <w:spacing w:before="120" w:after="120" w:line="276" w:lineRule="auto"/>
        <w:rPr>
          <w:rFonts w:ascii="Cambria" w:hAnsi="Cambria"/>
          <w:color w:val="808080"/>
        </w:rPr>
      </w:pPr>
      <w:r w:rsidRPr="00E86184">
        <w:rPr>
          <w:rFonts w:ascii="Cambria" w:hAnsi="Cambria"/>
          <w:color w:val="808080"/>
        </w:rPr>
        <w:t xml:space="preserve">Developing the </w:t>
      </w:r>
      <w:r>
        <w:rPr>
          <w:rFonts w:ascii="Cambria" w:hAnsi="Cambria"/>
          <w:color w:val="808080"/>
        </w:rPr>
        <w:t xml:space="preserve">state of the art training center </w:t>
      </w:r>
      <w:r w:rsidRPr="00E86184">
        <w:rPr>
          <w:rFonts w:ascii="Cambria" w:hAnsi="Cambria"/>
          <w:color w:val="808080"/>
        </w:rPr>
        <w:t xml:space="preserve">for </w:t>
      </w:r>
      <w:r>
        <w:rPr>
          <w:rFonts w:ascii="Cambria" w:hAnsi="Cambria"/>
          <w:color w:val="808080"/>
        </w:rPr>
        <w:t>preparing candidates at AWSTC</w:t>
      </w:r>
      <w:r w:rsidRPr="00E86184">
        <w:rPr>
          <w:rFonts w:ascii="Cambria" w:hAnsi="Cambria"/>
          <w:color w:val="808080"/>
        </w:rPr>
        <w:t xml:space="preserve"> </w:t>
      </w:r>
      <w:r>
        <w:rPr>
          <w:rFonts w:ascii="Cambria" w:hAnsi="Cambria"/>
          <w:color w:val="808080"/>
        </w:rPr>
        <w:t>to compete in World Skills Competition.</w:t>
      </w:r>
      <w:r w:rsidRPr="00E86184">
        <w:rPr>
          <w:rFonts w:ascii="Cambria" w:hAnsi="Cambria"/>
          <w:color w:val="808080"/>
        </w:rPr>
        <w:t xml:space="preserve"> </w:t>
      </w:r>
    </w:p>
    <w:p w:rsidR="00E86184" w:rsidRDefault="00E86184" w:rsidP="00E86184">
      <w:pPr>
        <w:pStyle w:val="BodyText"/>
        <w:numPr>
          <w:ilvl w:val="0"/>
          <w:numId w:val="14"/>
        </w:numPr>
        <w:spacing w:before="120" w:after="120" w:line="276" w:lineRule="auto"/>
        <w:rPr>
          <w:rFonts w:ascii="Cambria" w:hAnsi="Cambria"/>
          <w:color w:val="808080"/>
        </w:rPr>
      </w:pPr>
      <w:r>
        <w:rPr>
          <w:rFonts w:ascii="Cambria" w:hAnsi="Cambria"/>
          <w:color w:val="808080"/>
        </w:rPr>
        <w:t xml:space="preserve">Ensure adequate and most updated </w:t>
      </w:r>
      <w:r w:rsidRPr="00E86184">
        <w:rPr>
          <w:rFonts w:ascii="Cambria" w:hAnsi="Cambria"/>
          <w:color w:val="808080"/>
        </w:rPr>
        <w:t xml:space="preserve">infrastructure </w:t>
      </w:r>
      <w:r>
        <w:rPr>
          <w:rFonts w:ascii="Cambria" w:hAnsi="Cambria"/>
          <w:color w:val="808080"/>
        </w:rPr>
        <w:t xml:space="preserve">is provided for conducting the training. </w:t>
      </w:r>
    </w:p>
    <w:p w:rsidR="00E86184" w:rsidRDefault="00E86184" w:rsidP="00CB2C59">
      <w:pPr>
        <w:pStyle w:val="BodyText"/>
        <w:numPr>
          <w:ilvl w:val="0"/>
          <w:numId w:val="14"/>
        </w:numPr>
        <w:spacing w:before="120" w:after="120" w:line="276" w:lineRule="auto"/>
        <w:rPr>
          <w:rFonts w:ascii="Cambria" w:hAnsi="Cambria"/>
          <w:color w:val="808080"/>
        </w:rPr>
      </w:pPr>
      <w:r>
        <w:rPr>
          <w:rFonts w:ascii="Cambria" w:hAnsi="Cambria"/>
          <w:color w:val="808080"/>
        </w:rPr>
        <w:t>Ensure strong Industry engagement and high quality experts and professionals as mentors/trainers</w:t>
      </w:r>
      <w:r w:rsidRPr="00E86184">
        <w:rPr>
          <w:rFonts w:ascii="Cambria" w:hAnsi="Cambria"/>
          <w:color w:val="808080"/>
        </w:rPr>
        <w:t>.</w:t>
      </w:r>
    </w:p>
    <w:p w:rsidR="002A47D7" w:rsidRDefault="00CB2C59" w:rsidP="00CB2C59">
      <w:pPr>
        <w:pStyle w:val="BodyText"/>
        <w:numPr>
          <w:ilvl w:val="0"/>
          <w:numId w:val="14"/>
        </w:numPr>
        <w:spacing w:before="120" w:after="120" w:line="276" w:lineRule="auto"/>
        <w:rPr>
          <w:rFonts w:ascii="Cambria" w:hAnsi="Cambria"/>
          <w:color w:val="808080"/>
        </w:rPr>
      </w:pPr>
      <w:r w:rsidRPr="00E86184">
        <w:rPr>
          <w:rFonts w:ascii="Cambria" w:hAnsi="Cambria"/>
          <w:color w:val="808080"/>
        </w:rPr>
        <w:t>Prepare the candidates on global set standards under the skills represented by MESC across National and International Competitions.</w:t>
      </w:r>
    </w:p>
    <w:p w:rsidR="002A47D7" w:rsidRDefault="00CB2C59" w:rsidP="00CB2C59">
      <w:pPr>
        <w:pStyle w:val="BodyText"/>
        <w:numPr>
          <w:ilvl w:val="0"/>
          <w:numId w:val="14"/>
        </w:numPr>
        <w:spacing w:before="120" w:after="120" w:line="276" w:lineRule="auto"/>
        <w:rPr>
          <w:rFonts w:ascii="Cambria" w:hAnsi="Cambria"/>
          <w:color w:val="808080"/>
        </w:rPr>
      </w:pPr>
      <w:r w:rsidRPr="002A47D7">
        <w:rPr>
          <w:rFonts w:ascii="Cambria" w:hAnsi="Cambria"/>
          <w:color w:val="808080"/>
        </w:rPr>
        <w:t xml:space="preserve">Aimed at making India win in competitions globally.  </w:t>
      </w:r>
    </w:p>
    <w:p w:rsidR="002A47D7" w:rsidRDefault="00CB2C59" w:rsidP="00CB2C59">
      <w:pPr>
        <w:pStyle w:val="BodyText"/>
        <w:numPr>
          <w:ilvl w:val="0"/>
          <w:numId w:val="14"/>
        </w:numPr>
        <w:spacing w:before="120" w:after="120" w:line="276" w:lineRule="auto"/>
        <w:rPr>
          <w:rFonts w:ascii="Cambria" w:hAnsi="Cambria"/>
          <w:color w:val="808080"/>
        </w:rPr>
      </w:pPr>
      <w:r w:rsidRPr="002A47D7">
        <w:rPr>
          <w:rFonts w:ascii="Cambria" w:hAnsi="Cambria"/>
          <w:color w:val="808080"/>
        </w:rPr>
        <w:t>Build a strong team of Experts and Professionals who can facilitate training for World Skills and other similar competitions.</w:t>
      </w:r>
    </w:p>
    <w:p w:rsidR="002A47D7" w:rsidRDefault="00CB2C59" w:rsidP="00CB2C59">
      <w:pPr>
        <w:pStyle w:val="BodyText"/>
        <w:numPr>
          <w:ilvl w:val="0"/>
          <w:numId w:val="14"/>
        </w:numPr>
        <w:spacing w:before="120" w:after="120" w:line="276" w:lineRule="auto"/>
        <w:rPr>
          <w:rFonts w:ascii="Cambria" w:hAnsi="Cambria"/>
          <w:color w:val="808080"/>
        </w:rPr>
      </w:pPr>
      <w:r w:rsidRPr="002A47D7">
        <w:rPr>
          <w:rFonts w:ascii="Cambria" w:hAnsi="Cambria"/>
          <w:color w:val="808080"/>
        </w:rPr>
        <w:t xml:space="preserve">Engage the Industry to support/participate in training by facilitating Experts/ Infrastructure and Live Projects. </w:t>
      </w:r>
    </w:p>
    <w:p w:rsidR="002A47D7" w:rsidRDefault="00CB2C59" w:rsidP="0009495A">
      <w:pPr>
        <w:pStyle w:val="BodyText"/>
        <w:numPr>
          <w:ilvl w:val="0"/>
          <w:numId w:val="14"/>
        </w:numPr>
        <w:spacing w:before="120" w:after="120" w:line="276" w:lineRule="auto"/>
        <w:rPr>
          <w:rFonts w:ascii="Cambria" w:hAnsi="Cambria"/>
          <w:color w:val="808080"/>
        </w:rPr>
      </w:pPr>
      <w:r w:rsidRPr="002A47D7">
        <w:rPr>
          <w:rFonts w:ascii="Cambria" w:hAnsi="Cambria"/>
          <w:color w:val="808080"/>
        </w:rPr>
        <w:t xml:space="preserve">Function as a think tank and provide inputs on </w:t>
      </w:r>
      <w:r w:rsidR="002A47D7">
        <w:rPr>
          <w:rFonts w:ascii="Cambria" w:hAnsi="Cambria"/>
          <w:color w:val="808080"/>
        </w:rPr>
        <w:t>improvising the programs and curriculum for World Skills Competition.</w:t>
      </w:r>
    </w:p>
    <w:p w:rsidR="00B76B25" w:rsidRPr="00976407" w:rsidRDefault="00B76B25" w:rsidP="002A47D7">
      <w:pPr>
        <w:pStyle w:val="BodyText"/>
        <w:numPr>
          <w:ilvl w:val="0"/>
          <w:numId w:val="14"/>
        </w:numPr>
        <w:spacing w:before="120" w:after="120" w:line="276" w:lineRule="auto"/>
        <w:rPr>
          <w:rFonts w:ascii="Cambria" w:hAnsi="Cambria"/>
          <w:color w:val="808080"/>
        </w:rPr>
      </w:pPr>
      <w:r w:rsidRPr="00976407">
        <w:rPr>
          <w:rFonts w:ascii="Cambria" w:hAnsi="Cambria"/>
          <w:color w:val="808080"/>
        </w:rPr>
        <w:t xml:space="preserve">To ensure highest national/ international standards are adhered to in the setup and operations of </w:t>
      </w:r>
      <w:r w:rsidR="002A47D7" w:rsidRPr="00976407">
        <w:rPr>
          <w:rFonts w:ascii="Cambria" w:hAnsi="Cambria"/>
          <w:color w:val="808080"/>
        </w:rPr>
        <w:t>AWSTC</w:t>
      </w:r>
      <w:r w:rsidRPr="00976407">
        <w:rPr>
          <w:rFonts w:ascii="Cambria" w:hAnsi="Cambria"/>
          <w:color w:val="808080"/>
        </w:rPr>
        <w:t>,</w:t>
      </w:r>
      <w:r w:rsidR="00567750" w:rsidRPr="00976407">
        <w:rPr>
          <w:rFonts w:ascii="Cambria" w:hAnsi="Cambria"/>
          <w:color w:val="808080"/>
        </w:rPr>
        <w:t xml:space="preserve"> it</w:t>
      </w:r>
      <w:r w:rsidRPr="00976407">
        <w:rPr>
          <w:rFonts w:ascii="Cambria" w:hAnsi="Cambria"/>
          <w:color w:val="808080"/>
        </w:rPr>
        <w:t xml:space="preserve"> is envisaged to be operated by an academic player with deep domain expertise and experience in </w:t>
      </w:r>
      <w:r w:rsidR="002A47D7" w:rsidRPr="00976407">
        <w:rPr>
          <w:rFonts w:ascii="Cambria" w:hAnsi="Cambria"/>
          <w:color w:val="808080"/>
        </w:rPr>
        <w:t xml:space="preserve">M&amp;E </w:t>
      </w:r>
      <w:r w:rsidRPr="00976407">
        <w:rPr>
          <w:rFonts w:ascii="Cambria" w:hAnsi="Cambria"/>
          <w:color w:val="808080"/>
        </w:rPr>
        <w:t xml:space="preserve">sector. </w:t>
      </w:r>
    </w:p>
    <w:p w:rsidR="002A47D7" w:rsidRPr="00976407" w:rsidRDefault="00D34342" w:rsidP="002A47D7">
      <w:pPr>
        <w:pStyle w:val="BodyText"/>
        <w:numPr>
          <w:ilvl w:val="0"/>
          <w:numId w:val="14"/>
        </w:numPr>
        <w:spacing w:before="120" w:after="120" w:line="276" w:lineRule="auto"/>
        <w:rPr>
          <w:rFonts w:ascii="Cambria" w:hAnsi="Cambria"/>
          <w:color w:val="808080"/>
        </w:rPr>
      </w:pPr>
      <w:r w:rsidRPr="00976407">
        <w:rPr>
          <w:rFonts w:ascii="Cambria" w:hAnsi="Cambria"/>
          <w:color w:val="808080"/>
        </w:rPr>
        <w:t xml:space="preserve">Bearing </w:t>
      </w:r>
      <w:r w:rsidR="002A47D7" w:rsidRPr="00976407">
        <w:rPr>
          <w:rFonts w:ascii="Cambria" w:hAnsi="Cambria"/>
          <w:color w:val="808080"/>
        </w:rPr>
        <w:t xml:space="preserve">capital and </w:t>
      </w:r>
      <w:r w:rsidRPr="00976407">
        <w:rPr>
          <w:rFonts w:ascii="Cambria" w:hAnsi="Cambria"/>
          <w:color w:val="808080"/>
        </w:rPr>
        <w:t xml:space="preserve">operational expenses which include </w:t>
      </w:r>
      <w:r w:rsidR="002A47D7" w:rsidRPr="00976407">
        <w:rPr>
          <w:rFonts w:ascii="Cambria" w:hAnsi="Cambria"/>
          <w:color w:val="808080"/>
        </w:rPr>
        <w:t xml:space="preserve">setting up of requisite infrastructure, </w:t>
      </w:r>
      <w:r w:rsidRPr="00976407">
        <w:rPr>
          <w:rFonts w:ascii="Cambria" w:hAnsi="Cambria"/>
          <w:color w:val="808080"/>
        </w:rPr>
        <w:t>engagement of faculty, maintenance of infrastructure and other expenses towards running of the institution</w:t>
      </w:r>
    </w:p>
    <w:p w:rsidR="007B15FD" w:rsidRPr="00976407" w:rsidRDefault="00051122" w:rsidP="002A47D7">
      <w:pPr>
        <w:pStyle w:val="BodyText"/>
        <w:numPr>
          <w:ilvl w:val="0"/>
          <w:numId w:val="14"/>
        </w:numPr>
        <w:spacing w:before="120" w:after="120" w:line="276" w:lineRule="auto"/>
        <w:rPr>
          <w:rFonts w:ascii="Cambria" w:hAnsi="Cambria"/>
          <w:color w:val="808080"/>
        </w:rPr>
      </w:pPr>
      <w:r w:rsidRPr="00976407">
        <w:rPr>
          <w:rFonts w:ascii="Cambria" w:hAnsi="Cambria"/>
          <w:color w:val="808080"/>
        </w:rPr>
        <w:t xml:space="preserve">Work closely with </w:t>
      </w:r>
      <w:r w:rsidR="002A47D7" w:rsidRPr="00976407">
        <w:rPr>
          <w:rFonts w:ascii="Cambria" w:hAnsi="Cambria"/>
          <w:color w:val="808080"/>
        </w:rPr>
        <w:t>MESC</w:t>
      </w:r>
      <w:r w:rsidRPr="00976407">
        <w:rPr>
          <w:rFonts w:ascii="Cambria" w:hAnsi="Cambria"/>
          <w:color w:val="808080"/>
        </w:rPr>
        <w:t xml:space="preserve"> </w:t>
      </w:r>
      <w:r w:rsidR="002A47D7" w:rsidRPr="00976407">
        <w:rPr>
          <w:rFonts w:ascii="Cambria" w:hAnsi="Cambria"/>
          <w:color w:val="808080"/>
        </w:rPr>
        <w:t xml:space="preserve">&amp; identified industry partner </w:t>
      </w:r>
      <w:r w:rsidRPr="00976407">
        <w:rPr>
          <w:rFonts w:ascii="Cambria" w:hAnsi="Cambria"/>
          <w:color w:val="808080"/>
        </w:rPr>
        <w:t xml:space="preserve">for curriculum development, assessment, program implementation and faculty development. </w:t>
      </w:r>
    </w:p>
    <w:p w:rsidR="002A47D7" w:rsidRPr="00976407" w:rsidRDefault="002A47D7" w:rsidP="0009495A">
      <w:pPr>
        <w:pStyle w:val="BodyText"/>
        <w:keepLines/>
        <w:numPr>
          <w:ilvl w:val="2"/>
          <w:numId w:val="0"/>
        </w:numPr>
        <w:spacing w:before="120" w:after="40"/>
        <w:ind w:left="432" w:hanging="432"/>
        <w:rPr>
          <w:rFonts w:ascii="Cambria" w:hAnsi="Cambria"/>
          <w:color w:val="808080"/>
          <w:sz w:val="28"/>
        </w:rPr>
      </w:pPr>
    </w:p>
    <w:p w:rsidR="002A47D7" w:rsidRPr="00976407" w:rsidRDefault="002A47D7" w:rsidP="0009495A">
      <w:pPr>
        <w:pStyle w:val="Heading3"/>
        <w:keepLines/>
        <w:numPr>
          <w:ilvl w:val="2"/>
          <w:numId w:val="0"/>
        </w:numPr>
        <w:spacing w:after="40" w:line="240" w:lineRule="auto"/>
        <w:ind w:left="432" w:hanging="432"/>
        <w:rPr>
          <w:rFonts w:ascii="Cambria" w:hAnsi="Cambria"/>
          <w:color w:val="808080"/>
          <w:sz w:val="28"/>
        </w:rPr>
      </w:pPr>
      <w:bookmarkStart w:id="10" w:name="_Toc455137366"/>
    </w:p>
    <w:p w:rsidR="002A47D7" w:rsidRPr="00976407" w:rsidRDefault="002A47D7" w:rsidP="0009495A">
      <w:pPr>
        <w:pStyle w:val="Heading3"/>
        <w:keepLines/>
        <w:numPr>
          <w:ilvl w:val="2"/>
          <w:numId w:val="0"/>
        </w:numPr>
        <w:spacing w:after="40" w:line="240" w:lineRule="auto"/>
        <w:ind w:left="432" w:hanging="432"/>
        <w:rPr>
          <w:rFonts w:ascii="Cambria" w:hAnsi="Cambria"/>
          <w:color w:val="808080"/>
          <w:sz w:val="28"/>
        </w:rPr>
      </w:pPr>
    </w:p>
    <w:p w:rsidR="002A47D7" w:rsidRPr="00976407" w:rsidRDefault="002A47D7" w:rsidP="0009495A">
      <w:pPr>
        <w:pStyle w:val="Heading3"/>
        <w:keepLines/>
        <w:numPr>
          <w:ilvl w:val="2"/>
          <w:numId w:val="0"/>
        </w:numPr>
        <w:spacing w:after="40" w:line="240" w:lineRule="auto"/>
        <w:ind w:left="432" w:hanging="432"/>
        <w:rPr>
          <w:rFonts w:ascii="Cambria" w:hAnsi="Cambria"/>
          <w:color w:val="808080"/>
          <w:sz w:val="28"/>
        </w:rPr>
      </w:pPr>
    </w:p>
    <w:p w:rsidR="00B76B25" w:rsidRPr="00976407" w:rsidRDefault="00567750" w:rsidP="0009495A">
      <w:pPr>
        <w:pStyle w:val="Heading3"/>
        <w:keepLines/>
        <w:numPr>
          <w:ilvl w:val="2"/>
          <w:numId w:val="0"/>
        </w:numPr>
        <w:spacing w:after="40" w:line="240" w:lineRule="auto"/>
        <w:ind w:left="432" w:hanging="432"/>
        <w:rPr>
          <w:rFonts w:ascii="Cambria" w:hAnsi="Cambria"/>
          <w:color w:val="808080"/>
          <w:sz w:val="28"/>
        </w:rPr>
      </w:pPr>
      <w:r w:rsidRPr="00976407">
        <w:rPr>
          <w:rFonts w:ascii="Cambria" w:hAnsi="Cambria"/>
          <w:color w:val="808080"/>
          <w:sz w:val="28"/>
        </w:rPr>
        <w:t xml:space="preserve">Mode of Engagement of </w:t>
      </w:r>
      <w:bookmarkEnd w:id="10"/>
      <w:r w:rsidR="002A47D7" w:rsidRPr="00976407">
        <w:rPr>
          <w:rFonts w:ascii="Cambria" w:hAnsi="Cambria"/>
          <w:color w:val="808080"/>
          <w:sz w:val="28"/>
        </w:rPr>
        <w:t>Authorized World Skills Training Centre</w:t>
      </w:r>
    </w:p>
    <w:p w:rsidR="00B76B25" w:rsidRPr="00976407" w:rsidRDefault="00B76B25" w:rsidP="0009495A">
      <w:pPr>
        <w:jc w:val="both"/>
        <w:rPr>
          <w:rFonts w:ascii="Cambria" w:hAnsi="Cambria"/>
          <w:color w:val="808080"/>
        </w:rPr>
      </w:pPr>
    </w:p>
    <w:p w:rsidR="00803B3B" w:rsidRPr="00976407" w:rsidRDefault="00B76B25" w:rsidP="0009495A">
      <w:pPr>
        <w:pStyle w:val="BodyText"/>
        <w:spacing w:line="276" w:lineRule="auto"/>
        <w:rPr>
          <w:rFonts w:ascii="Cambria" w:hAnsi="Cambria"/>
          <w:color w:val="808080"/>
        </w:rPr>
      </w:pPr>
      <w:r w:rsidRPr="00976407">
        <w:rPr>
          <w:rFonts w:ascii="Cambria" w:hAnsi="Cambria"/>
          <w:color w:val="808080"/>
        </w:rPr>
        <w:t xml:space="preserve">The </w:t>
      </w:r>
      <w:r w:rsidR="009E6273" w:rsidRPr="00976407">
        <w:rPr>
          <w:rFonts w:ascii="Cambria" w:hAnsi="Cambria"/>
          <w:color w:val="808080"/>
        </w:rPr>
        <w:t xml:space="preserve">AWSTC </w:t>
      </w:r>
      <w:r w:rsidRPr="00976407">
        <w:rPr>
          <w:rFonts w:ascii="Cambria" w:hAnsi="Cambria"/>
          <w:color w:val="808080"/>
        </w:rPr>
        <w:t xml:space="preserve">would </w:t>
      </w:r>
      <w:r w:rsidR="00567750" w:rsidRPr="00976407">
        <w:rPr>
          <w:rFonts w:ascii="Cambria" w:hAnsi="Cambria"/>
          <w:color w:val="808080"/>
        </w:rPr>
        <w:t xml:space="preserve">be engaged through a </w:t>
      </w:r>
      <w:r w:rsidR="00803B3B" w:rsidRPr="00976407">
        <w:rPr>
          <w:rFonts w:ascii="Cambria" w:hAnsi="Cambria"/>
          <w:color w:val="808080"/>
        </w:rPr>
        <w:t xml:space="preserve">scope of services </w:t>
      </w:r>
      <w:r w:rsidR="002A47D7" w:rsidRPr="00976407">
        <w:rPr>
          <w:rFonts w:ascii="Cambria" w:hAnsi="Cambria"/>
          <w:color w:val="808080"/>
        </w:rPr>
        <w:t>and based on adherence to set guidelines</w:t>
      </w:r>
      <w:r w:rsidR="00803B3B" w:rsidRPr="00976407">
        <w:rPr>
          <w:rFonts w:ascii="Cambria" w:hAnsi="Cambria"/>
          <w:color w:val="808080"/>
        </w:rPr>
        <w:t>. An indicative list of key performance indicators on which the performance of the academic partne</w:t>
      </w:r>
      <w:r w:rsidR="007F68FF" w:rsidRPr="00976407">
        <w:rPr>
          <w:rFonts w:ascii="Cambria" w:hAnsi="Cambria"/>
          <w:color w:val="808080"/>
        </w:rPr>
        <w:t>r would be measured are listed</w:t>
      </w:r>
      <w:r w:rsidR="00803B3B" w:rsidRPr="00976407">
        <w:rPr>
          <w:rFonts w:ascii="Cambria" w:hAnsi="Cambria"/>
          <w:color w:val="808080"/>
        </w:rPr>
        <w:t xml:space="preserve"> below</w:t>
      </w:r>
      <w:r w:rsidR="002A47D7" w:rsidRPr="00976407">
        <w:rPr>
          <w:rFonts w:ascii="Cambria" w:hAnsi="Cambria"/>
          <w:color w:val="808080"/>
        </w:rPr>
        <w:t>, these shall determine the continuation of AWSTC post the 2 years of operations</w:t>
      </w:r>
      <w:r w:rsidR="00803B3B" w:rsidRPr="00976407">
        <w:rPr>
          <w:rFonts w:ascii="Cambria" w:hAnsi="Cambria"/>
          <w:color w:val="808080"/>
        </w:rPr>
        <w:t>:</w:t>
      </w:r>
    </w:p>
    <w:p w:rsidR="002A47D7" w:rsidRPr="00976407" w:rsidRDefault="002A47D7" w:rsidP="008518B0">
      <w:pPr>
        <w:pStyle w:val="BodyText"/>
        <w:numPr>
          <w:ilvl w:val="0"/>
          <w:numId w:val="21"/>
        </w:numPr>
        <w:spacing w:line="276" w:lineRule="auto"/>
        <w:ind w:left="720"/>
        <w:rPr>
          <w:rFonts w:ascii="Cambria" w:hAnsi="Cambria"/>
          <w:color w:val="808080"/>
        </w:rPr>
      </w:pPr>
      <w:r w:rsidRPr="00976407">
        <w:rPr>
          <w:rFonts w:ascii="Cambria" w:hAnsi="Cambria"/>
          <w:color w:val="808080"/>
        </w:rPr>
        <w:t>Promotion and Branding of MESC &amp; World Skills Competition</w:t>
      </w:r>
    </w:p>
    <w:p w:rsidR="00803B3B" w:rsidRPr="00976407" w:rsidRDefault="00803B3B" w:rsidP="008518B0">
      <w:pPr>
        <w:pStyle w:val="BodyText"/>
        <w:numPr>
          <w:ilvl w:val="0"/>
          <w:numId w:val="21"/>
        </w:numPr>
        <w:spacing w:line="276" w:lineRule="auto"/>
        <w:ind w:left="720"/>
        <w:rPr>
          <w:rFonts w:ascii="Cambria" w:hAnsi="Cambria"/>
          <w:color w:val="808080"/>
        </w:rPr>
      </w:pPr>
      <w:r w:rsidRPr="00976407">
        <w:rPr>
          <w:rFonts w:ascii="Cambria" w:hAnsi="Cambria"/>
          <w:color w:val="808080"/>
        </w:rPr>
        <w:t xml:space="preserve">Student </w:t>
      </w:r>
      <w:r w:rsidR="002A47D7" w:rsidRPr="00976407">
        <w:rPr>
          <w:rFonts w:ascii="Cambria" w:hAnsi="Cambria"/>
          <w:color w:val="808080"/>
        </w:rPr>
        <w:t>Mobilization &amp; Promotion across Schools, Academic Institutions and related Organizations</w:t>
      </w:r>
    </w:p>
    <w:p w:rsidR="00803B3B" w:rsidRPr="00976407" w:rsidRDefault="002A47D7" w:rsidP="008518B0">
      <w:pPr>
        <w:pStyle w:val="BodyText"/>
        <w:numPr>
          <w:ilvl w:val="0"/>
          <w:numId w:val="21"/>
        </w:numPr>
        <w:spacing w:line="276" w:lineRule="auto"/>
        <w:ind w:left="720"/>
        <w:rPr>
          <w:rFonts w:ascii="Cambria" w:hAnsi="Cambria"/>
          <w:color w:val="808080"/>
        </w:rPr>
      </w:pPr>
      <w:r w:rsidRPr="00976407">
        <w:rPr>
          <w:rFonts w:ascii="Cambria" w:hAnsi="Cambria"/>
          <w:color w:val="808080"/>
        </w:rPr>
        <w:t xml:space="preserve">Industry feedback on </w:t>
      </w:r>
      <w:r w:rsidR="00803B3B" w:rsidRPr="00976407">
        <w:rPr>
          <w:rFonts w:ascii="Cambria" w:hAnsi="Cambria"/>
          <w:color w:val="808080"/>
        </w:rPr>
        <w:t>graduating students</w:t>
      </w:r>
    </w:p>
    <w:p w:rsidR="00803B3B" w:rsidRPr="00976407" w:rsidRDefault="00803B3B" w:rsidP="008518B0">
      <w:pPr>
        <w:pStyle w:val="BodyText"/>
        <w:numPr>
          <w:ilvl w:val="0"/>
          <w:numId w:val="21"/>
        </w:numPr>
        <w:spacing w:line="276" w:lineRule="auto"/>
        <w:ind w:left="720"/>
        <w:rPr>
          <w:rFonts w:ascii="Cambria" w:hAnsi="Cambria"/>
          <w:color w:val="808080"/>
        </w:rPr>
      </w:pPr>
      <w:r w:rsidRPr="00976407">
        <w:rPr>
          <w:rFonts w:ascii="Cambria" w:hAnsi="Cambria"/>
          <w:color w:val="808080"/>
        </w:rPr>
        <w:t>Talent (faculty and staff) attraction and retention</w:t>
      </w:r>
    </w:p>
    <w:p w:rsidR="00803B3B" w:rsidRPr="00976407" w:rsidRDefault="00803B3B" w:rsidP="008518B0">
      <w:pPr>
        <w:pStyle w:val="BodyText"/>
        <w:numPr>
          <w:ilvl w:val="0"/>
          <w:numId w:val="21"/>
        </w:numPr>
        <w:spacing w:line="276" w:lineRule="auto"/>
        <w:ind w:left="720"/>
        <w:rPr>
          <w:rFonts w:ascii="Cambria" w:hAnsi="Cambria"/>
          <w:color w:val="808080"/>
        </w:rPr>
      </w:pPr>
      <w:r w:rsidRPr="00976407">
        <w:rPr>
          <w:rFonts w:ascii="Cambria" w:hAnsi="Cambria"/>
          <w:color w:val="808080"/>
        </w:rPr>
        <w:t>Programs, curriculum and innovative pedagogy</w:t>
      </w:r>
    </w:p>
    <w:p w:rsidR="00803B3B" w:rsidRPr="00976407" w:rsidRDefault="00803B3B" w:rsidP="008518B0">
      <w:pPr>
        <w:pStyle w:val="BodyText"/>
        <w:numPr>
          <w:ilvl w:val="0"/>
          <w:numId w:val="21"/>
        </w:numPr>
        <w:spacing w:line="276" w:lineRule="auto"/>
        <w:ind w:left="720"/>
        <w:rPr>
          <w:rFonts w:ascii="Cambria" w:hAnsi="Cambria"/>
          <w:color w:val="808080"/>
        </w:rPr>
      </w:pPr>
      <w:r w:rsidRPr="00976407">
        <w:rPr>
          <w:rFonts w:ascii="Cambria" w:hAnsi="Cambria"/>
          <w:color w:val="808080"/>
        </w:rPr>
        <w:t>Set up and maintenance of specialized infrastructure</w:t>
      </w:r>
    </w:p>
    <w:p w:rsidR="00803B3B" w:rsidRPr="00976407" w:rsidRDefault="00803B3B" w:rsidP="008518B0">
      <w:pPr>
        <w:pStyle w:val="BodyText"/>
        <w:numPr>
          <w:ilvl w:val="0"/>
          <w:numId w:val="21"/>
        </w:numPr>
        <w:spacing w:line="276" w:lineRule="auto"/>
        <w:ind w:left="720"/>
        <w:rPr>
          <w:rFonts w:ascii="Cambria" w:hAnsi="Cambria"/>
          <w:color w:val="808080"/>
        </w:rPr>
      </w:pPr>
      <w:r w:rsidRPr="00976407">
        <w:rPr>
          <w:rFonts w:ascii="Cambria" w:hAnsi="Cambria"/>
          <w:color w:val="808080"/>
        </w:rPr>
        <w:t>Strategic alliances (industry and institutional)</w:t>
      </w:r>
    </w:p>
    <w:p w:rsidR="00803B3B" w:rsidRPr="00976407" w:rsidRDefault="002A47D7" w:rsidP="008518B0">
      <w:pPr>
        <w:pStyle w:val="BodyText"/>
        <w:numPr>
          <w:ilvl w:val="0"/>
          <w:numId w:val="21"/>
        </w:numPr>
        <w:spacing w:line="276" w:lineRule="auto"/>
        <w:ind w:left="720"/>
        <w:rPr>
          <w:rFonts w:ascii="Cambria" w:hAnsi="Cambria"/>
          <w:color w:val="808080"/>
        </w:rPr>
      </w:pPr>
      <w:r w:rsidRPr="00976407">
        <w:rPr>
          <w:rFonts w:ascii="Cambria" w:hAnsi="Cambria"/>
          <w:color w:val="808080"/>
        </w:rPr>
        <w:t>Success of candidates during state/regional/national and international competitions.</w:t>
      </w:r>
    </w:p>
    <w:p w:rsidR="00803B3B" w:rsidRPr="00976407" w:rsidRDefault="00803B3B" w:rsidP="0009495A">
      <w:pPr>
        <w:pStyle w:val="BodyText"/>
        <w:spacing w:line="276" w:lineRule="auto"/>
        <w:rPr>
          <w:rFonts w:ascii="Cambria" w:hAnsi="Cambria"/>
          <w:color w:val="808080"/>
        </w:rPr>
      </w:pPr>
    </w:p>
    <w:p w:rsidR="00803B3B" w:rsidRPr="00976407" w:rsidRDefault="00803B3B" w:rsidP="0009495A">
      <w:pPr>
        <w:pStyle w:val="BodyText"/>
        <w:spacing w:line="276" w:lineRule="auto"/>
        <w:rPr>
          <w:rFonts w:ascii="Cambria" w:hAnsi="Cambria"/>
          <w:color w:val="808080"/>
        </w:rPr>
      </w:pPr>
      <w:r w:rsidRPr="00976407">
        <w:rPr>
          <w:rFonts w:ascii="Cambria" w:hAnsi="Cambria"/>
          <w:color w:val="808080"/>
        </w:rPr>
        <w:t xml:space="preserve">A detailed strategic and operational plan </w:t>
      </w:r>
      <w:r w:rsidR="002A47D7" w:rsidRPr="00976407">
        <w:rPr>
          <w:rFonts w:ascii="Cambria" w:hAnsi="Cambria"/>
          <w:color w:val="808080"/>
        </w:rPr>
        <w:t xml:space="preserve">to </w:t>
      </w:r>
      <w:r w:rsidRPr="00976407">
        <w:rPr>
          <w:rFonts w:ascii="Cambria" w:hAnsi="Cambria"/>
          <w:color w:val="808080"/>
        </w:rPr>
        <w:t>be pr</w:t>
      </w:r>
      <w:r w:rsidR="00452B26" w:rsidRPr="00976407">
        <w:rPr>
          <w:rFonts w:ascii="Cambria" w:hAnsi="Cambria"/>
          <w:color w:val="808080"/>
        </w:rPr>
        <w:t xml:space="preserve">epared </w:t>
      </w:r>
      <w:r w:rsidR="002A47D7" w:rsidRPr="00976407">
        <w:rPr>
          <w:rFonts w:ascii="Cambria" w:hAnsi="Cambria"/>
          <w:color w:val="808080"/>
        </w:rPr>
        <w:t xml:space="preserve">and submitted </w:t>
      </w:r>
      <w:r w:rsidR="00452B26" w:rsidRPr="00976407">
        <w:rPr>
          <w:rFonts w:ascii="Cambria" w:hAnsi="Cambria"/>
          <w:color w:val="808080"/>
        </w:rPr>
        <w:t xml:space="preserve">by the </w:t>
      </w:r>
      <w:r w:rsidR="002A47D7" w:rsidRPr="00976407">
        <w:rPr>
          <w:rFonts w:ascii="Cambria" w:hAnsi="Cambria"/>
          <w:color w:val="808080"/>
        </w:rPr>
        <w:t>interested partner on being shortlisted as AWSTC</w:t>
      </w:r>
      <w:r w:rsidR="00452B26" w:rsidRPr="00976407">
        <w:rPr>
          <w:rFonts w:ascii="Cambria" w:hAnsi="Cambria"/>
          <w:color w:val="808080"/>
        </w:rPr>
        <w:t xml:space="preserve"> </w:t>
      </w:r>
      <w:r w:rsidRPr="00976407">
        <w:rPr>
          <w:rFonts w:ascii="Cambria" w:hAnsi="Cambria"/>
          <w:color w:val="808080"/>
        </w:rPr>
        <w:t xml:space="preserve">that would be reviewed and agreed by the Governing Council of </w:t>
      </w:r>
      <w:r w:rsidR="002A47D7" w:rsidRPr="00976407">
        <w:rPr>
          <w:rFonts w:ascii="Cambria" w:hAnsi="Cambria"/>
          <w:color w:val="808080"/>
        </w:rPr>
        <w:t>MESC</w:t>
      </w:r>
      <w:r w:rsidRPr="00976407">
        <w:rPr>
          <w:rFonts w:ascii="Cambria" w:hAnsi="Cambria"/>
          <w:color w:val="808080"/>
        </w:rPr>
        <w:t>. The performance of the academic partner would be evaluated on a periodic basis by the Governing Council based on the plan submitted.</w:t>
      </w:r>
    </w:p>
    <w:p w:rsidR="00452B26" w:rsidRPr="00976407" w:rsidRDefault="00452B26" w:rsidP="0009495A">
      <w:pPr>
        <w:pStyle w:val="BodyText"/>
        <w:spacing w:line="276" w:lineRule="auto"/>
        <w:rPr>
          <w:rFonts w:ascii="Cambria" w:hAnsi="Cambria"/>
          <w:color w:val="808080"/>
        </w:rPr>
      </w:pPr>
    </w:p>
    <w:p w:rsidR="00B76B25" w:rsidRPr="00976407" w:rsidRDefault="00803B3B" w:rsidP="0009495A">
      <w:pPr>
        <w:pStyle w:val="BodyText"/>
        <w:spacing w:line="276" w:lineRule="auto"/>
        <w:rPr>
          <w:rFonts w:ascii="Cambria" w:hAnsi="Cambria"/>
          <w:color w:val="808080"/>
        </w:rPr>
      </w:pPr>
      <w:r w:rsidRPr="00976407">
        <w:rPr>
          <w:rFonts w:ascii="Cambria" w:hAnsi="Cambria"/>
          <w:color w:val="808080"/>
        </w:rPr>
        <w:t xml:space="preserve">The academic partner </w:t>
      </w:r>
      <w:r w:rsidR="002A47D7" w:rsidRPr="00976407">
        <w:rPr>
          <w:rFonts w:ascii="Cambria" w:hAnsi="Cambria"/>
          <w:color w:val="808080"/>
        </w:rPr>
        <w:t>will charge the Fee for the program as instructed by MESC and shall adhere to all applicable guidelines. A</w:t>
      </w:r>
      <w:r w:rsidRPr="00976407">
        <w:rPr>
          <w:rFonts w:ascii="Cambria" w:hAnsi="Cambria"/>
          <w:color w:val="808080"/>
        </w:rPr>
        <w:t xml:space="preserve"> </w:t>
      </w:r>
      <w:r w:rsidR="002A47D7" w:rsidRPr="00976407">
        <w:rPr>
          <w:rFonts w:ascii="Cambria" w:hAnsi="Cambria"/>
          <w:color w:val="808080"/>
        </w:rPr>
        <w:t xml:space="preserve">management </w:t>
      </w:r>
      <w:r w:rsidRPr="00976407">
        <w:rPr>
          <w:rFonts w:ascii="Cambria" w:hAnsi="Cambria"/>
          <w:color w:val="808080"/>
        </w:rPr>
        <w:t>fee</w:t>
      </w:r>
      <w:r w:rsidR="00452B26" w:rsidRPr="00976407">
        <w:rPr>
          <w:rFonts w:ascii="Cambria" w:hAnsi="Cambria"/>
          <w:color w:val="808080"/>
        </w:rPr>
        <w:t xml:space="preserve"> </w:t>
      </w:r>
      <w:r w:rsidR="002A47D7" w:rsidRPr="00976407">
        <w:rPr>
          <w:rFonts w:ascii="Cambria" w:hAnsi="Cambria"/>
          <w:color w:val="808080"/>
        </w:rPr>
        <w:t xml:space="preserve">per student shall be charged by MESC on ongoing basis </w:t>
      </w:r>
      <w:r w:rsidR="00452B26" w:rsidRPr="00976407">
        <w:rPr>
          <w:rFonts w:ascii="Cambria" w:hAnsi="Cambria"/>
          <w:color w:val="808080"/>
        </w:rPr>
        <w:t xml:space="preserve">for the services </w:t>
      </w:r>
      <w:r w:rsidR="002A47D7" w:rsidRPr="00976407">
        <w:rPr>
          <w:rFonts w:ascii="Cambria" w:hAnsi="Cambria"/>
          <w:color w:val="808080"/>
        </w:rPr>
        <w:t xml:space="preserve">and support </w:t>
      </w:r>
      <w:r w:rsidR="00452B26" w:rsidRPr="00976407">
        <w:rPr>
          <w:rFonts w:ascii="Cambria" w:hAnsi="Cambria"/>
          <w:color w:val="808080"/>
        </w:rPr>
        <w:t xml:space="preserve">provided </w:t>
      </w:r>
      <w:r w:rsidR="002A47D7" w:rsidRPr="00976407">
        <w:rPr>
          <w:rFonts w:ascii="Cambria" w:hAnsi="Cambria"/>
          <w:color w:val="808080"/>
        </w:rPr>
        <w:t>to AWSTC</w:t>
      </w:r>
      <w:r w:rsidRPr="00976407">
        <w:rPr>
          <w:rFonts w:ascii="Cambria" w:hAnsi="Cambria"/>
          <w:color w:val="808080"/>
        </w:rPr>
        <w:t xml:space="preserve">. </w:t>
      </w:r>
      <w:r w:rsidR="00452B26" w:rsidRPr="00976407">
        <w:rPr>
          <w:rFonts w:ascii="Cambria" w:hAnsi="Cambria"/>
          <w:color w:val="808080"/>
        </w:rPr>
        <w:t xml:space="preserve">Further details on the modalities </w:t>
      </w:r>
      <w:r w:rsidR="002A47D7" w:rsidRPr="00976407">
        <w:rPr>
          <w:rFonts w:ascii="Cambria" w:hAnsi="Cambria"/>
          <w:color w:val="808080"/>
        </w:rPr>
        <w:t xml:space="preserve">of </w:t>
      </w:r>
      <w:r w:rsidR="00452B26" w:rsidRPr="00976407">
        <w:rPr>
          <w:rFonts w:ascii="Cambria" w:hAnsi="Cambria"/>
          <w:color w:val="808080"/>
        </w:rPr>
        <w:t>payout</w:t>
      </w:r>
      <w:r w:rsidR="002A47D7" w:rsidRPr="00976407">
        <w:rPr>
          <w:rFonts w:ascii="Cambria" w:hAnsi="Cambria"/>
          <w:color w:val="808080"/>
        </w:rPr>
        <w:t>, sharing of</w:t>
      </w:r>
      <w:r w:rsidR="00452B26" w:rsidRPr="00976407">
        <w:rPr>
          <w:rFonts w:ascii="Cambria" w:hAnsi="Cambria"/>
          <w:color w:val="808080"/>
        </w:rPr>
        <w:t xml:space="preserve"> fee would be finalized subsequently</w:t>
      </w:r>
      <w:r w:rsidR="007D7FC6" w:rsidRPr="00976407">
        <w:rPr>
          <w:rFonts w:ascii="Cambria" w:hAnsi="Cambria"/>
          <w:color w:val="808080"/>
        </w:rPr>
        <w:t>.</w:t>
      </w:r>
    </w:p>
    <w:p w:rsidR="00CE734B" w:rsidRPr="00976407" w:rsidRDefault="00CE734B" w:rsidP="0009495A">
      <w:pPr>
        <w:spacing w:after="200" w:line="276" w:lineRule="auto"/>
        <w:jc w:val="both"/>
        <w:rPr>
          <w:rFonts w:ascii="Cambria" w:hAnsi="Cambria"/>
          <w:b/>
          <w:bCs/>
          <w:smallCaps/>
          <w:color w:val="808080"/>
          <w:sz w:val="36"/>
          <w:szCs w:val="22"/>
        </w:rPr>
      </w:pPr>
      <w:r w:rsidRPr="00976407">
        <w:rPr>
          <w:rFonts w:ascii="Cambria" w:hAnsi="Cambria"/>
          <w:smallCaps/>
          <w:color w:val="808080"/>
          <w:sz w:val="36"/>
          <w:szCs w:val="22"/>
        </w:rPr>
        <w:br w:type="page"/>
      </w:r>
    </w:p>
    <w:p w:rsidR="00B76B25" w:rsidRPr="00976407" w:rsidRDefault="005117BF" w:rsidP="0009495A">
      <w:pPr>
        <w:pStyle w:val="Heading1"/>
        <w:shd w:val="clear" w:color="auto" w:fill="E0E0E0"/>
        <w:jc w:val="both"/>
        <w:rPr>
          <w:rFonts w:ascii="Cambria" w:hAnsi="Cambria"/>
          <w:smallCaps/>
          <w:color w:val="808080"/>
          <w:sz w:val="36"/>
          <w:szCs w:val="22"/>
        </w:rPr>
      </w:pPr>
      <w:bookmarkStart w:id="11" w:name="_Toc455137367"/>
      <w:r w:rsidRPr="00976407">
        <w:rPr>
          <w:rFonts w:ascii="Cambria" w:hAnsi="Cambria"/>
          <w:smallCaps/>
          <w:color w:val="808080"/>
          <w:sz w:val="36"/>
          <w:szCs w:val="22"/>
        </w:rPr>
        <w:t>4. RESPONSIVENESS</w:t>
      </w:r>
      <w:bookmarkEnd w:id="11"/>
    </w:p>
    <w:p w:rsidR="00B76B25" w:rsidRPr="00976407" w:rsidRDefault="00B76B25" w:rsidP="0009495A">
      <w:pPr>
        <w:pStyle w:val="Heading3"/>
        <w:keepLines/>
        <w:numPr>
          <w:ilvl w:val="2"/>
          <w:numId w:val="0"/>
        </w:numPr>
        <w:spacing w:after="40" w:line="240" w:lineRule="auto"/>
        <w:ind w:left="720"/>
        <w:rPr>
          <w:rFonts w:ascii="Cambria" w:hAnsi="Cambria"/>
          <w:color w:val="808080"/>
          <w:sz w:val="28"/>
        </w:rPr>
      </w:pPr>
    </w:p>
    <w:p w:rsidR="00BC4271" w:rsidRPr="00976407" w:rsidRDefault="00BC4271" w:rsidP="0009495A">
      <w:pPr>
        <w:pStyle w:val="Heading3"/>
        <w:keepLines/>
        <w:numPr>
          <w:ilvl w:val="2"/>
          <w:numId w:val="0"/>
        </w:numPr>
        <w:spacing w:after="40" w:line="240" w:lineRule="auto"/>
        <w:ind w:left="432" w:hanging="432"/>
        <w:rPr>
          <w:rFonts w:ascii="Cambria" w:hAnsi="Cambria"/>
          <w:color w:val="808080"/>
          <w:sz w:val="28"/>
        </w:rPr>
      </w:pPr>
      <w:bookmarkStart w:id="12" w:name="_Toc455137368"/>
      <w:r w:rsidRPr="00976407">
        <w:rPr>
          <w:rFonts w:ascii="Cambria" w:hAnsi="Cambria"/>
          <w:color w:val="808080"/>
          <w:sz w:val="28"/>
        </w:rPr>
        <w:t>Eligibility Criteria</w:t>
      </w:r>
      <w:bookmarkEnd w:id="12"/>
    </w:p>
    <w:p w:rsidR="007B15FD" w:rsidRPr="00976407" w:rsidRDefault="007B15FD" w:rsidP="0009495A">
      <w:pPr>
        <w:jc w:val="both"/>
        <w:rPr>
          <w:rFonts w:ascii="Cambria" w:hAnsi="Cambria"/>
          <w:color w:val="808080"/>
        </w:rPr>
      </w:pPr>
    </w:p>
    <w:p w:rsidR="007D7FC6" w:rsidRPr="00976407" w:rsidRDefault="00B76B25" w:rsidP="0009495A">
      <w:pPr>
        <w:pStyle w:val="BodySingle"/>
        <w:numPr>
          <w:ilvl w:val="0"/>
          <w:numId w:val="6"/>
        </w:numPr>
        <w:spacing w:after="240"/>
        <w:ind w:left="360"/>
        <w:jc w:val="both"/>
        <w:rPr>
          <w:rFonts w:ascii="Cambria" w:hAnsi="Cambria"/>
          <w:color w:val="808080"/>
          <w:sz w:val="24"/>
          <w:szCs w:val="24"/>
        </w:rPr>
      </w:pPr>
      <w:r w:rsidRPr="00976407">
        <w:rPr>
          <w:rFonts w:ascii="Cambria" w:hAnsi="Cambria"/>
          <w:color w:val="808080"/>
          <w:sz w:val="24"/>
          <w:szCs w:val="24"/>
        </w:rPr>
        <w:t xml:space="preserve">The Applicant for Expression of Interest should be a single entity which can be a Company incorporated with the Companies Act, 1956/ 2013 or Society registered under the Societies Registration Act, 1860 or a Trust registered under the Indian Trusts Act, 1882 </w:t>
      </w:r>
    </w:p>
    <w:p w:rsidR="007D7FC6" w:rsidRPr="00976407" w:rsidRDefault="00B76B25" w:rsidP="0009495A">
      <w:pPr>
        <w:pStyle w:val="BodySingle"/>
        <w:numPr>
          <w:ilvl w:val="0"/>
          <w:numId w:val="6"/>
        </w:numPr>
        <w:spacing w:after="160" w:line="259" w:lineRule="auto"/>
        <w:ind w:left="360"/>
        <w:contextualSpacing/>
        <w:jc w:val="both"/>
        <w:rPr>
          <w:rFonts w:ascii="Cambria" w:hAnsi="Cambria"/>
          <w:color w:val="808080"/>
          <w:sz w:val="24"/>
          <w:szCs w:val="24"/>
        </w:rPr>
      </w:pPr>
      <w:r w:rsidRPr="00976407">
        <w:rPr>
          <w:rFonts w:ascii="Cambria" w:hAnsi="Cambria"/>
          <w:color w:val="808080"/>
          <w:sz w:val="24"/>
          <w:szCs w:val="24"/>
        </w:rPr>
        <w:t xml:space="preserve">To be eligible for evaluation of the Bid, a Bidder </w:t>
      </w:r>
      <w:r w:rsidR="009712EB" w:rsidRPr="00976407">
        <w:rPr>
          <w:rFonts w:ascii="Cambria" w:hAnsi="Cambria"/>
          <w:color w:val="808080"/>
          <w:sz w:val="24"/>
          <w:szCs w:val="24"/>
        </w:rPr>
        <w:t>shall fulfil the following technical and financial capacity</w:t>
      </w:r>
      <w:r w:rsidR="007D7FC6" w:rsidRPr="00976407">
        <w:rPr>
          <w:rFonts w:ascii="Cambria" w:hAnsi="Cambria"/>
          <w:color w:val="808080"/>
          <w:sz w:val="24"/>
          <w:szCs w:val="24"/>
        </w:rPr>
        <w:t xml:space="preserve"> c</w:t>
      </w:r>
      <w:r w:rsidR="009712EB" w:rsidRPr="00976407">
        <w:rPr>
          <w:rFonts w:ascii="Cambria" w:hAnsi="Cambria"/>
          <w:color w:val="808080"/>
          <w:sz w:val="24"/>
          <w:szCs w:val="24"/>
        </w:rPr>
        <w:t xml:space="preserve">riteria </w:t>
      </w:r>
      <w:r w:rsidR="007D7FC6" w:rsidRPr="00976407">
        <w:rPr>
          <w:rFonts w:ascii="Cambria" w:hAnsi="Cambria"/>
          <w:color w:val="808080"/>
          <w:sz w:val="24"/>
          <w:szCs w:val="24"/>
        </w:rPr>
        <w:t>of eligibility:</w:t>
      </w:r>
    </w:p>
    <w:p w:rsidR="00B76B25" w:rsidRPr="00976407" w:rsidRDefault="00B76B25" w:rsidP="0009495A">
      <w:pPr>
        <w:pStyle w:val="BodySingle"/>
        <w:numPr>
          <w:ilvl w:val="2"/>
          <w:numId w:val="6"/>
        </w:numPr>
        <w:spacing w:after="160" w:line="259" w:lineRule="auto"/>
        <w:contextualSpacing/>
        <w:jc w:val="both"/>
        <w:rPr>
          <w:rFonts w:ascii="Cambria" w:hAnsi="Cambria"/>
          <w:color w:val="808080"/>
          <w:sz w:val="24"/>
          <w:szCs w:val="24"/>
        </w:rPr>
      </w:pPr>
      <w:r w:rsidRPr="00976407">
        <w:rPr>
          <w:rFonts w:ascii="Cambria" w:hAnsi="Cambria"/>
          <w:b/>
          <w:color w:val="808080"/>
          <w:sz w:val="24"/>
          <w:szCs w:val="24"/>
        </w:rPr>
        <w:t>Technical Capacity: For demonstrating technical capacity and experience (the “Minimum Technical Capacity”),</w:t>
      </w:r>
      <w:r w:rsidRPr="00976407">
        <w:rPr>
          <w:rFonts w:ascii="Cambria" w:hAnsi="Cambria"/>
          <w:color w:val="808080"/>
          <w:sz w:val="24"/>
          <w:szCs w:val="24"/>
        </w:rPr>
        <w:t xml:space="preserve"> the Bidder shall have satisfied one of the following:</w:t>
      </w:r>
    </w:p>
    <w:p w:rsidR="00B76B25" w:rsidRPr="00976407" w:rsidRDefault="00B76B25" w:rsidP="0009495A">
      <w:pPr>
        <w:pStyle w:val="ListParagraph"/>
        <w:numPr>
          <w:ilvl w:val="0"/>
          <w:numId w:val="10"/>
        </w:numPr>
        <w:spacing w:after="160" w:line="259" w:lineRule="auto"/>
        <w:contextualSpacing/>
        <w:jc w:val="both"/>
        <w:rPr>
          <w:rFonts w:ascii="Cambria" w:hAnsi="Cambria"/>
          <w:color w:val="808080"/>
        </w:rPr>
      </w:pPr>
      <w:r w:rsidRPr="00976407">
        <w:rPr>
          <w:rFonts w:ascii="Cambria" w:hAnsi="Cambria"/>
          <w:color w:val="808080"/>
        </w:rPr>
        <w:t>Developed (or) Operated &amp; Maintained a</w:t>
      </w:r>
      <w:r w:rsidR="00BA4048" w:rsidRPr="00976407">
        <w:rPr>
          <w:rFonts w:ascii="Cambria" w:hAnsi="Cambria"/>
          <w:color w:val="808080"/>
        </w:rPr>
        <w:t xml:space="preserve">n Academic Institution </w:t>
      </w:r>
      <w:r w:rsidRPr="00976407">
        <w:rPr>
          <w:rFonts w:ascii="Cambria" w:hAnsi="Cambria"/>
          <w:color w:val="808080"/>
        </w:rPr>
        <w:t xml:space="preserve">with a minimum enrolment of </w:t>
      </w:r>
      <w:r w:rsidR="00BA4048" w:rsidRPr="00976407">
        <w:rPr>
          <w:rFonts w:ascii="Cambria" w:hAnsi="Cambria"/>
          <w:color w:val="808080"/>
        </w:rPr>
        <w:t>2</w:t>
      </w:r>
      <w:r w:rsidRPr="00976407">
        <w:rPr>
          <w:rFonts w:ascii="Cambria" w:hAnsi="Cambria"/>
          <w:color w:val="808080"/>
        </w:rPr>
        <w:t>500</w:t>
      </w:r>
      <w:r w:rsidR="00C97F9C" w:rsidRPr="00976407">
        <w:rPr>
          <w:rFonts w:ascii="Cambria" w:hAnsi="Cambria"/>
          <w:color w:val="808080"/>
        </w:rPr>
        <w:t>+</w:t>
      </w:r>
      <w:r w:rsidRPr="00976407">
        <w:rPr>
          <w:rFonts w:ascii="Cambria" w:hAnsi="Cambria"/>
          <w:color w:val="808080"/>
        </w:rPr>
        <w:t xml:space="preserve"> students </w:t>
      </w:r>
      <w:r w:rsidR="00C97F9C" w:rsidRPr="00976407">
        <w:rPr>
          <w:rFonts w:ascii="Cambria" w:hAnsi="Cambria"/>
          <w:color w:val="808080"/>
        </w:rPr>
        <w:t>in the last 5</w:t>
      </w:r>
      <w:r w:rsidRPr="00976407">
        <w:rPr>
          <w:rFonts w:ascii="Cambria" w:hAnsi="Cambria"/>
          <w:color w:val="808080"/>
        </w:rPr>
        <w:t xml:space="preserve"> years</w:t>
      </w:r>
      <w:r w:rsidR="00C97F9C" w:rsidRPr="00976407">
        <w:rPr>
          <w:rFonts w:ascii="Cambria" w:hAnsi="Cambria"/>
          <w:color w:val="808080"/>
        </w:rPr>
        <w:t xml:space="preserve"> (i.e</w:t>
      </w:r>
      <w:r w:rsidRPr="00976407">
        <w:rPr>
          <w:rFonts w:ascii="Cambria" w:hAnsi="Cambria"/>
          <w:color w:val="808080"/>
        </w:rPr>
        <w:t>.</w:t>
      </w:r>
      <w:r w:rsidR="00C97F9C" w:rsidRPr="00976407">
        <w:rPr>
          <w:rFonts w:ascii="Cambria" w:hAnsi="Cambria"/>
          <w:color w:val="808080"/>
        </w:rPr>
        <w:t>1st April 201</w:t>
      </w:r>
      <w:r w:rsidR="00BA4048" w:rsidRPr="00976407">
        <w:rPr>
          <w:rFonts w:ascii="Cambria" w:hAnsi="Cambria"/>
          <w:color w:val="808080"/>
        </w:rPr>
        <w:t>4</w:t>
      </w:r>
      <w:r w:rsidR="00C97F9C" w:rsidRPr="00976407">
        <w:rPr>
          <w:rFonts w:ascii="Cambria" w:hAnsi="Cambria"/>
          <w:color w:val="808080"/>
        </w:rPr>
        <w:t xml:space="preserve"> to 31st March 201</w:t>
      </w:r>
      <w:r w:rsidR="00BA4048" w:rsidRPr="00976407">
        <w:rPr>
          <w:rFonts w:ascii="Cambria" w:hAnsi="Cambria"/>
          <w:color w:val="808080"/>
        </w:rPr>
        <w:t>9)</w:t>
      </w:r>
    </w:p>
    <w:p w:rsidR="00B76B25" w:rsidRPr="00976407" w:rsidRDefault="00B76B25" w:rsidP="0009495A">
      <w:pPr>
        <w:jc w:val="both"/>
        <w:rPr>
          <w:rFonts w:ascii="Cambria" w:hAnsi="Cambria"/>
          <w:color w:val="808080"/>
        </w:rPr>
      </w:pPr>
      <w:r w:rsidRPr="00976407">
        <w:rPr>
          <w:rFonts w:ascii="Cambria" w:hAnsi="Cambria"/>
          <w:color w:val="808080"/>
        </w:rPr>
        <w:t>OR</w:t>
      </w:r>
    </w:p>
    <w:p w:rsidR="004B79AA" w:rsidRPr="00976407" w:rsidRDefault="00B76B25" w:rsidP="0009495A">
      <w:pPr>
        <w:pStyle w:val="ListParagraph"/>
        <w:numPr>
          <w:ilvl w:val="0"/>
          <w:numId w:val="10"/>
        </w:numPr>
        <w:spacing w:after="160" w:line="259" w:lineRule="auto"/>
        <w:contextualSpacing/>
        <w:jc w:val="both"/>
        <w:rPr>
          <w:rFonts w:ascii="Cambria" w:hAnsi="Cambria"/>
          <w:color w:val="808080"/>
        </w:rPr>
      </w:pPr>
      <w:r w:rsidRPr="00976407">
        <w:rPr>
          <w:rFonts w:ascii="Cambria" w:hAnsi="Cambria"/>
          <w:color w:val="808080"/>
        </w:rPr>
        <w:t xml:space="preserve">Developed (or) Operated &amp; Maintained an educational institution (skill development, vocational training centers) that offers programs in the field of </w:t>
      </w:r>
      <w:r w:rsidR="00BA4048" w:rsidRPr="00976407">
        <w:rPr>
          <w:rFonts w:ascii="Cambria" w:hAnsi="Cambria"/>
          <w:color w:val="808080"/>
        </w:rPr>
        <w:t>M&amp;E</w:t>
      </w:r>
      <w:r w:rsidRPr="00976407">
        <w:rPr>
          <w:rFonts w:ascii="Cambria" w:hAnsi="Cambria"/>
          <w:color w:val="808080"/>
        </w:rPr>
        <w:t xml:space="preserve"> with a minimum enrolment of</w:t>
      </w:r>
      <w:r w:rsidR="00C97F9C" w:rsidRPr="00976407">
        <w:rPr>
          <w:rFonts w:ascii="Cambria" w:hAnsi="Cambria"/>
          <w:color w:val="808080"/>
        </w:rPr>
        <w:t xml:space="preserve"> </w:t>
      </w:r>
      <w:r w:rsidR="00BA4048" w:rsidRPr="00976407">
        <w:rPr>
          <w:rFonts w:ascii="Cambria" w:hAnsi="Cambria"/>
          <w:color w:val="808080"/>
        </w:rPr>
        <w:t>1</w:t>
      </w:r>
      <w:r w:rsidR="00C97F9C" w:rsidRPr="00976407">
        <w:rPr>
          <w:rFonts w:ascii="Cambria" w:hAnsi="Cambria"/>
          <w:color w:val="808080"/>
        </w:rPr>
        <w:t xml:space="preserve">000+ students &amp; </w:t>
      </w:r>
      <w:r w:rsidR="00BA4048" w:rsidRPr="00976407">
        <w:rPr>
          <w:rFonts w:ascii="Cambria" w:hAnsi="Cambria"/>
          <w:color w:val="808080"/>
        </w:rPr>
        <w:t>successfully placed</w:t>
      </w:r>
      <w:r w:rsidR="00C97F9C" w:rsidRPr="00976407">
        <w:rPr>
          <w:rFonts w:ascii="Cambria" w:hAnsi="Cambria"/>
          <w:color w:val="808080"/>
        </w:rPr>
        <w:t xml:space="preserve"> over </w:t>
      </w:r>
      <w:r w:rsidRPr="00976407">
        <w:rPr>
          <w:rFonts w:ascii="Cambria" w:hAnsi="Cambria"/>
          <w:color w:val="808080"/>
        </w:rPr>
        <w:t xml:space="preserve"> 500</w:t>
      </w:r>
      <w:r w:rsidR="00C97F9C" w:rsidRPr="00976407">
        <w:rPr>
          <w:rFonts w:ascii="Cambria" w:hAnsi="Cambria"/>
          <w:color w:val="808080"/>
        </w:rPr>
        <w:t>+ students in the last 5</w:t>
      </w:r>
      <w:r w:rsidRPr="00976407">
        <w:rPr>
          <w:rFonts w:ascii="Cambria" w:hAnsi="Cambria"/>
          <w:color w:val="808080"/>
        </w:rPr>
        <w:t xml:space="preserve"> years</w:t>
      </w:r>
      <w:r w:rsidR="00C97F9C" w:rsidRPr="00976407">
        <w:rPr>
          <w:rFonts w:ascii="Cambria" w:hAnsi="Cambria"/>
          <w:color w:val="808080"/>
        </w:rPr>
        <w:t xml:space="preserve"> (i.e. 1st April 201</w:t>
      </w:r>
      <w:r w:rsidR="00BA4048" w:rsidRPr="00976407">
        <w:rPr>
          <w:rFonts w:ascii="Cambria" w:hAnsi="Cambria"/>
          <w:color w:val="808080"/>
        </w:rPr>
        <w:t>4</w:t>
      </w:r>
      <w:r w:rsidR="00C97F9C" w:rsidRPr="00976407">
        <w:rPr>
          <w:rFonts w:ascii="Cambria" w:hAnsi="Cambria"/>
          <w:color w:val="808080"/>
        </w:rPr>
        <w:t xml:space="preserve"> to 31st March 201</w:t>
      </w:r>
      <w:r w:rsidR="00BA4048" w:rsidRPr="00976407">
        <w:rPr>
          <w:rFonts w:ascii="Cambria" w:hAnsi="Cambria"/>
          <w:color w:val="808080"/>
        </w:rPr>
        <w:t>9</w:t>
      </w:r>
      <w:r w:rsidR="00C97F9C" w:rsidRPr="00976407">
        <w:rPr>
          <w:rFonts w:ascii="Cambria" w:hAnsi="Cambria"/>
          <w:color w:val="808080"/>
        </w:rPr>
        <w:t>)</w:t>
      </w:r>
      <w:r w:rsidRPr="00976407">
        <w:rPr>
          <w:rFonts w:ascii="Cambria" w:hAnsi="Cambria"/>
          <w:color w:val="808080"/>
        </w:rPr>
        <w:t xml:space="preserve"> </w:t>
      </w:r>
    </w:p>
    <w:p w:rsidR="004B79AA" w:rsidRPr="00976407" w:rsidRDefault="004B79AA" w:rsidP="0009495A">
      <w:pPr>
        <w:pStyle w:val="ListParagraph"/>
        <w:spacing w:after="160" w:line="259" w:lineRule="auto"/>
        <w:ind w:left="1800"/>
        <w:contextualSpacing/>
        <w:jc w:val="both"/>
        <w:rPr>
          <w:rFonts w:ascii="Cambria" w:hAnsi="Cambria"/>
          <w:color w:val="808080"/>
        </w:rPr>
      </w:pPr>
    </w:p>
    <w:p w:rsidR="00B76B25" w:rsidRPr="00976407" w:rsidRDefault="00B76B25" w:rsidP="0009495A">
      <w:pPr>
        <w:pStyle w:val="ListParagraph"/>
        <w:spacing w:after="160" w:line="259" w:lineRule="auto"/>
        <w:ind w:left="1800"/>
        <w:contextualSpacing/>
        <w:jc w:val="both"/>
        <w:rPr>
          <w:rFonts w:ascii="Cambria" w:hAnsi="Cambria"/>
          <w:color w:val="808080"/>
        </w:rPr>
      </w:pPr>
      <w:r w:rsidRPr="00976407">
        <w:rPr>
          <w:rFonts w:ascii="Cambria" w:hAnsi="Cambria"/>
          <w:color w:val="808080"/>
        </w:rPr>
        <w:t>Note: The bidder shall submit the nece</w:t>
      </w:r>
      <w:r w:rsidR="004B79AA" w:rsidRPr="00976407">
        <w:rPr>
          <w:rFonts w:ascii="Cambria" w:hAnsi="Cambria"/>
          <w:color w:val="808080"/>
        </w:rPr>
        <w:t xml:space="preserve">ssary proof of certification of </w:t>
      </w:r>
      <w:r w:rsidRPr="00976407">
        <w:rPr>
          <w:rFonts w:ascii="Cambria" w:hAnsi="Cambria"/>
          <w:color w:val="808080"/>
        </w:rPr>
        <w:t>the educational institution from the res</w:t>
      </w:r>
      <w:r w:rsidR="007F68FF" w:rsidRPr="00976407">
        <w:rPr>
          <w:rFonts w:ascii="Cambria" w:hAnsi="Cambria"/>
          <w:color w:val="808080"/>
        </w:rPr>
        <w:t>pective certifying authority</w:t>
      </w:r>
      <w:r w:rsidRPr="00976407">
        <w:rPr>
          <w:rFonts w:ascii="Cambria" w:hAnsi="Cambria"/>
          <w:color w:val="808080"/>
        </w:rPr>
        <w:t xml:space="preserve">.  </w:t>
      </w:r>
    </w:p>
    <w:p w:rsidR="00B76B25" w:rsidRPr="00976407" w:rsidRDefault="00B76B25" w:rsidP="0009495A">
      <w:pPr>
        <w:pStyle w:val="BodySingle"/>
        <w:numPr>
          <w:ilvl w:val="2"/>
          <w:numId w:val="6"/>
        </w:numPr>
        <w:spacing w:after="160" w:line="259" w:lineRule="auto"/>
        <w:contextualSpacing/>
        <w:jc w:val="both"/>
        <w:rPr>
          <w:rFonts w:ascii="Cambria" w:hAnsi="Cambria"/>
          <w:color w:val="808080"/>
          <w:sz w:val="24"/>
          <w:szCs w:val="24"/>
        </w:rPr>
      </w:pPr>
      <w:r w:rsidRPr="00976407">
        <w:rPr>
          <w:rFonts w:ascii="Cambria" w:hAnsi="Cambria"/>
          <w:b/>
          <w:color w:val="808080"/>
          <w:sz w:val="24"/>
          <w:szCs w:val="24"/>
        </w:rPr>
        <w:t xml:space="preserve">Financial Capacity: </w:t>
      </w:r>
      <w:r w:rsidRPr="00976407">
        <w:rPr>
          <w:rFonts w:ascii="Cambria" w:hAnsi="Cambria"/>
          <w:color w:val="808080"/>
          <w:sz w:val="24"/>
          <w:szCs w:val="24"/>
        </w:rPr>
        <w:t>The Bidder shall hav</w:t>
      </w:r>
      <w:r w:rsidR="00095A8B" w:rsidRPr="00976407">
        <w:rPr>
          <w:rFonts w:ascii="Cambria" w:hAnsi="Cambria"/>
          <w:color w:val="808080"/>
          <w:sz w:val="24"/>
          <w:szCs w:val="24"/>
        </w:rPr>
        <w:t xml:space="preserve">e demonstrated strong financial </w:t>
      </w:r>
      <w:r w:rsidRPr="00976407">
        <w:rPr>
          <w:rFonts w:ascii="Cambria" w:hAnsi="Cambria"/>
          <w:color w:val="808080"/>
          <w:sz w:val="24"/>
          <w:szCs w:val="24"/>
        </w:rPr>
        <w:t>capacity i</w:t>
      </w:r>
      <w:r w:rsidR="00CE734B" w:rsidRPr="00976407">
        <w:rPr>
          <w:rFonts w:ascii="Cambria" w:hAnsi="Cambria"/>
          <w:color w:val="808080"/>
          <w:sz w:val="24"/>
          <w:szCs w:val="24"/>
        </w:rPr>
        <w:t>n the last three years in terms of net worth, profitability and growth.</w:t>
      </w:r>
    </w:p>
    <w:p w:rsidR="005117BF" w:rsidRPr="00976407" w:rsidRDefault="005117BF" w:rsidP="0009495A">
      <w:pPr>
        <w:pStyle w:val="BodySingle"/>
        <w:spacing w:after="240"/>
        <w:jc w:val="both"/>
        <w:rPr>
          <w:rFonts w:ascii="Cambria" w:hAnsi="Cambria"/>
          <w:color w:val="808080"/>
          <w:sz w:val="24"/>
          <w:szCs w:val="24"/>
        </w:rPr>
      </w:pPr>
    </w:p>
    <w:p w:rsidR="007D7FC6" w:rsidRPr="00976407" w:rsidRDefault="007D7FC6" w:rsidP="0009495A">
      <w:pPr>
        <w:pStyle w:val="BodySingle"/>
        <w:spacing w:after="240"/>
        <w:jc w:val="both"/>
        <w:rPr>
          <w:rFonts w:ascii="Cambria" w:hAnsi="Cambria"/>
          <w:color w:val="808080"/>
          <w:sz w:val="24"/>
          <w:szCs w:val="24"/>
        </w:rPr>
      </w:pPr>
      <w:r w:rsidRPr="00976407">
        <w:rPr>
          <w:rFonts w:ascii="Cambria" w:hAnsi="Cambria"/>
          <w:color w:val="808080"/>
          <w:sz w:val="24"/>
          <w:szCs w:val="24"/>
        </w:rPr>
        <w:t>Applicants</w:t>
      </w:r>
      <w:r w:rsidR="00D04A9E" w:rsidRPr="00976407">
        <w:rPr>
          <w:rFonts w:ascii="Cambria" w:hAnsi="Cambria"/>
          <w:color w:val="808080"/>
          <w:sz w:val="24"/>
          <w:szCs w:val="24"/>
        </w:rPr>
        <w:t xml:space="preserve"> are required to submit the necessary documents indicating their e</w:t>
      </w:r>
      <w:r w:rsidRPr="00976407">
        <w:rPr>
          <w:rFonts w:ascii="Cambria" w:hAnsi="Cambria"/>
          <w:color w:val="808080"/>
          <w:sz w:val="24"/>
          <w:szCs w:val="24"/>
        </w:rPr>
        <w:t>ligibi</w:t>
      </w:r>
      <w:r w:rsidR="00F724DD" w:rsidRPr="00976407">
        <w:rPr>
          <w:rFonts w:ascii="Cambria" w:hAnsi="Cambria"/>
          <w:color w:val="808080"/>
          <w:sz w:val="24"/>
          <w:szCs w:val="24"/>
        </w:rPr>
        <w:t>lity details as per the Form B in the annexure.</w:t>
      </w:r>
    </w:p>
    <w:p w:rsidR="00B76B25" w:rsidRPr="00976407" w:rsidRDefault="00B76B25" w:rsidP="0009495A">
      <w:pPr>
        <w:spacing w:after="160" w:line="259" w:lineRule="auto"/>
        <w:contextualSpacing/>
        <w:jc w:val="both"/>
        <w:rPr>
          <w:rFonts w:ascii="Cambria" w:hAnsi="Cambria"/>
          <w:color w:val="808080"/>
        </w:rPr>
      </w:pPr>
      <w:r w:rsidRPr="00976407">
        <w:rPr>
          <w:rFonts w:ascii="Cambria" w:hAnsi="Cambria"/>
          <w:color w:val="808080"/>
          <w:spacing w:val="-2"/>
        </w:rPr>
        <w:t>MESC</w:t>
      </w:r>
      <w:r w:rsidR="00BA4048" w:rsidRPr="00976407">
        <w:rPr>
          <w:rFonts w:ascii="Cambria" w:hAnsi="Cambria"/>
          <w:color w:val="808080"/>
          <w:spacing w:val="-2"/>
        </w:rPr>
        <w:t xml:space="preserve"> </w:t>
      </w:r>
      <w:r w:rsidRPr="00976407">
        <w:rPr>
          <w:rFonts w:ascii="Cambria" w:hAnsi="Cambria"/>
          <w:color w:val="808080"/>
        </w:rPr>
        <w:t>reserves</w:t>
      </w:r>
      <w:r w:rsidR="00814625" w:rsidRPr="00976407">
        <w:rPr>
          <w:rFonts w:ascii="Cambria" w:hAnsi="Cambria"/>
          <w:color w:val="808080"/>
        </w:rPr>
        <w:t xml:space="preserve"> </w:t>
      </w:r>
      <w:r w:rsidRPr="00976407">
        <w:rPr>
          <w:rFonts w:ascii="Cambria" w:hAnsi="Cambria"/>
          <w:color w:val="808080"/>
        </w:rPr>
        <w:t>the</w:t>
      </w:r>
      <w:r w:rsidR="00814625" w:rsidRPr="00976407">
        <w:rPr>
          <w:rFonts w:ascii="Cambria" w:hAnsi="Cambria"/>
          <w:color w:val="808080"/>
        </w:rPr>
        <w:t xml:space="preserve"> </w:t>
      </w:r>
      <w:r w:rsidRPr="00976407">
        <w:rPr>
          <w:rFonts w:ascii="Cambria" w:hAnsi="Cambria"/>
          <w:color w:val="808080"/>
          <w:spacing w:val="-1"/>
        </w:rPr>
        <w:t>right</w:t>
      </w:r>
      <w:r w:rsidR="00814625" w:rsidRPr="00976407">
        <w:rPr>
          <w:rFonts w:ascii="Cambria" w:hAnsi="Cambria"/>
          <w:color w:val="808080"/>
          <w:spacing w:val="-1"/>
        </w:rPr>
        <w:t xml:space="preserve"> </w:t>
      </w:r>
      <w:r w:rsidRPr="00976407">
        <w:rPr>
          <w:rFonts w:ascii="Cambria" w:hAnsi="Cambria"/>
          <w:color w:val="808080"/>
        </w:rPr>
        <w:t>to</w:t>
      </w:r>
      <w:r w:rsidR="00814625" w:rsidRPr="00976407">
        <w:rPr>
          <w:rFonts w:ascii="Cambria" w:hAnsi="Cambria"/>
          <w:color w:val="808080"/>
        </w:rPr>
        <w:t xml:space="preserve"> </w:t>
      </w:r>
      <w:r w:rsidRPr="00976407">
        <w:rPr>
          <w:rFonts w:ascii="Cambria" w:hAnsi="Cambria"/>
          <w:color w:val="808080"/>
          <w:spacing w:val="-2"/>
        </w:rPr>
        <w:t>verify</w:t>
      </w:r>
      <w:r w:rsidR="00814625" w:rsidRPr="00976407">
        <w:rPr>
          <w:rFonts w:ascii="Cambria" w:hAnsi="Cambria"/>
          <w:color w:val="808080"/>
          <w:spacing w:val="-2"/>
        </w:rPr>
        <w:t xml:space="preserve"> </w:t>
      </w:r>
      <w:r w:rsidRPr="00976407">
        <w:rPr>
          <w:rFonts w:ascii="Cambria" w:hAnsi="Cambria"/>
          <w:color w:val="808080"/>
        </w:rPr>
        <w:t>the</w:t>
      </w:r>
      <w:r w:rsidR="00814625" w:rsidRPr="00976407">
        <w:rPr>
          <w:rFonts w:ascii="Cambria" w:hAnsi="Cambria"/>
          <w:color w:val="808080"/>
        </w:rPr>
        <w:t xml:space="preserve"> </w:t>
      </w:r>
      <w:r w:rsidRPr="00976407">
        <w:rPr>
          <w:rFonts w:ascii="Cambria" w:hAnsi="Cambria"/>
          <w:color w:val="808080"/>
          <w:spacing w:val="-1"/>
        </w:rPr>
        <w:t>details</w:t>
      </w:r>
      <w:r w:rsidR="00F724DD" w:rsidRPr="00976407">
        <w:rPr>
          <w:rFonts w:ascii="Cambria" w:hAnsi="Cambria"/>
          <w:color w:val="808080"/>
          <w:spacing w:val="-1"/>
        </w:rPr>
        <w:t xml:space="preserve"> submitted</w:t>
      </w:r>
      <w:r w:rsidR="00814625" w:rsidRPr="00976407">
        <w:rPr>
          <w:rFonts w:ascii="Cambria" w:hAnsi="Cambria"/>
          <w:color w:val="808080"/>
          <w:spacing w:val="-1"/>
        </w:rPr>
        <w:t xml:space="preserve"> </w:t>
      </w:r>
      <w:r w:rsidRPr="00976407">
        <w:rPr>
          <w:rFonts w:ascii="Cambria" w:hAnsi="Cambria"/>
          <w:color w:val="808080"/>
        </w:rPr>
        <w:t>from</w:t>
      </w:r>
      <w:r w:rsidR="00814625" w:rsidRPr="00976407">
        <w:rPr>
          <w:rFonts w:ascii="Cambria" w:hAnsi="Cambria"/>
          <w:color w:val="808080"/>
        </w:rPr>
        <w:t xml:space="preserve"> </w:t>
      </w:r>
      <w:r w:rsidRPr="00976407">
        <w:rPr>
          <w:rFonts w:ascii="Cambria" w:hAnsi="Cambria"/>
          <w:color w:val="808080"/>
        </w:rPr>
        <w:t>the</w:t>
      </w:r>
      <w:r w:rsidR="00814625" w:rsidRPr="00976407">
        <w:rPr>
          <w:rFonts w:ascii="Cambria" w:hAnsi="Cambria"/>
          <w:color w:val="808080"/>
        </w:rPr>
        <w:t xml:space="preserve"> </w:t>
      </w:r>
      <w:r w:rsidRPr="00976407">
        <w:rPr>
          <w:rFonts w:ascii="Cambria" w:hAnsi="Cambria"/>
          <w:color w:val="808080"/>
          <w:spacing w:val="-1"/>
        </w:rPr>
        <w:t>respective</w:t>
      </w:r>
      <w:r w:rsidR="00814625" w:rsidRPr="00976407">
        <w:rPr>
          <w:rFonts w:ascii="Cambria" w:hAnsi="Cambria"/>
          <w:color w:val="808080"/>
          <w:spacing w:val="-1"/>
        </w:rPr>
        <w:t xml:space="preserve"> </w:t>
      </w:r>
      <w:r w:rsidRPr="00976407">
        <w:rPr>
          <w:rFonts w:ascii="Cambria" w:hAnsi="Cambria"/>
          <w:color w:val="808080"/>
          <w:spacing w:val="-1"/>
        </w:rPr>
        <w:t>authorities.</w:t>
      </w:r>
      <w:r w:rsidR="00814625" w:rsidRPr="00976407">
        <w:rPr>
          <w:rFonts w:ascii="Cambria" w:hAnsi="Cambria"/>
          <w:color w:val="808080"/>
          <w:spacing w:val="-1"/>
        </w:rPr>
        <w:t xml:space="preserve"> </w:t>
      </w:r>
      <w:r w:rsidRPr="00976407">
        <w:rPr>
          <w:rFonts w:ascii="Cambria" w:hAnsi="Cambria"/>
          <w:color w:val="808080"/>
        </w:rPr>
        <w:t>The</w:t>
      </w:r>
      <w:r w:rsidR="00814625" w:rsidRPr="00976407">
        <w:rPr>
          <w:rFonts w:ascii="Cambria" w:hAnsi="Cambria"/>
          <w:color w:val="808080"/>
        </w:rPr>
        <w:t xml:space="preserve"> </w:t>
      </w:r>
      <w:r w:rsidRPr="00976407">
        <w:rPr>
          <w:rFonts w:ascii="Cambria" w:hAnsi="Cambria"/>
          <w:color w:val="808080"/>
          <w:spacing w:val="-2"/>
        </w:rPr>
        <w:t>applicant</w:t>
      </w:r>
      <w:r w:rsidR="00814625" w:rsidRPr="00976407">
        <w:rPr>
          <w:rFonts w:ascii="Cambria" w:hAnsi="Cambria"/>
          <w:color w:val="808080"/>
          <w:spacing w:val="-2"/>
        </w:rPr>
        <w:t xml:space="preserve"> </w:t>
      </w:r>
      <w:r w:rsidRPr="00976407">
        <w:rPr>
          <w:rFonts w:ascii="Cambria" w:hAnsi="Cambria"/>
          <w:color w:val="808080"/>
          <w:spacing w:val="-1"/>
        </w:rPr>
        <w:t>shall</w:t>
      </w:r>
      <w:r w:rsidR="00814625" w:rsidRPr="00976407">
        <w:rPr>
          <w:rFonts w:ascii="Cambria" w:hAnsi="Cambria"/>
          <w:color w:val="808080"/>
          <w:spacing w:val="-1"/>
        </w:rPr>
        <w:t xml:space="preserve"> </w:t>
      </w:r>
      <w:r w:rsidRPr="00976407">
        <w:rPr>
          <w:rFonts w:ascii="Cambria" w:hAnsi="Cambria"/>
          <w:color w:val="808080"/>
          <w:spacing w:val="-1"/>
        </w:rPr>
        <w:t>give</w:t>
      </w:r>
      <w:r w:rsidR="00814625" w:rsidRPr="00976407">
        <w:rPr>
          <w:rFonts w:ascii="Cambria" w:hAnsi="Cambria"/>
          <w:color w:val="808080"/>
          <w:spacing w:val="-1"/>
        </w:rPr>
        <w:t xml:space="preserve"> </w:t>
      </w:r>
      <w:r w:rsidRPr="00976407">
        <w:rPr>
          <w:rFonts w:ascii="Cambria" w:hAnsi="Cambria"/>
          <w:color w:val="808080"/>
          <w:spacing w:val="-1"/>
        </w:rPr>
        <w:t>authorization</w:t>
      </w:r>
      <w:r w:rsidR="00814625" w:rsidRPr="00976407">
        <w:rPr>
          <w:rFonts w:ascii="Cambria" w:hAnsi="Cambria"/>
          <w:color w:val="808080"/>
          <w:spacing w:val="-1"/>
        </w:rPr>
        <w:t xml:space="preserve"> </w:t>
      </w:r>
      <w:r w:rsidRPr="00976407">
        <w:rPr>
          <w:rFonts w:ascii="Cambria" w:hAnsi="Cambria"/>
          <w:color w:val="808080"/>
        </w:rPr>
        <w:t>to</w:t>
      </w:r>
      <w:r w:rsidRPr="00976407">
        <w:rPr>
          <w:rFonts w:ascii="Cambria" w:hAnsi="Cambria"/>
          <w:color w:val="808080"/>
          <w:spacing w:val="2"/>
        </w:rPr>
        <w:t xml:space="preserve"> MESC</w:t>
      </w:r>
      <w:r w:rsidR="00BA4048" w:rsidRPr="00976407">
        <w:rPr>
          <w:rFonts w:ascii="Cambria" w:hAnsi="Cambria"/>
          <w:color w:val="808080"/>
          <w:spacing w:val="2"/>
        </w:rPr>
        <w:t xml:space="preserve"> </w:t>
      </w:r>
      <w:r w:rsidRPr="00976407">
        <w:rPr>
          <w:rFonts w:ascii="Cambria" w:hAnsi="Cambria"/>
          <w:color w:val="808080"/>
        </w:rPr>
        <w:t>to</w:t>
      </w:r>
      <w:r w:rsidR="00814625" w:rsidRPr="00976407">
        <w:rPr>
          <w:rFonts w:ascii="Cambria" w:hAnsi="Cambria"/>
          <w:color w:val="808080"/>
        </w:rPr>
        <w:t xml:space="preserve"> </w:t>
      </w:r>
      <w:r w:rsidRPr="00976407">
        <w:rPr>
          <w:rFonts w:ascii="Cambria" w:hAnsi="Cambria"/>
          <w:color w:val="808080"/>
          <w:spacing w:val="-3"/>
        </w:rPr>
        <w:t xml:space="preserve">do </w:t>
      </w:r>
      <w:r w:rsidRPr="00976407">
        <w:rPr>
          <w:rFonts w:ascii="Cambria" w:hAnsi="Cambria"/>
          <w:color w:val="808080"/>
          <w:spacing w:val="-2"/>
        </w:rPr>
        <w:t>the</w:t>
      </w:r>
      <w:r w:rsidR="00814625" w:rsidRPr="00976407">
        <w:rPr>
          <w:rFonts w:ascii="Cambria" w:hAnsi="Cambria"/>
          <w:color w:val="808080"/>
          <w:spacing w:val="-2"/>
        </w:rPr>
        <w:t xml:space="preserve"> </w:t>
      </w:r>
      <w:r w:rsidRPr="00976407">
        <w:rPr>
          <w:rFonts w:ascii="Cambria" w:hAnsi="Cambria"/>
          <w:color w:val="808080"/>
          <w:spacing w:val="-2"/>
        </w:rPr>
        <w:t>same.</w:t>
      </w:r>
    </w:p>
    <w:p w:rsidR="00B76B25" w:rsidRPr="00976407" w:rsidRDefault="00B76B25" w:rsidP="0009495A">
      <w:pPr>
        <w:pStyle w:val="Heading3"/>
        <w:keepLines/>
        <w:numPr>
          <w:ilvl w:val="2"/>
          <w:numId w:val="0"/>
        </w:numPr>
        <w:spacing w:after="40" w:line="240" w:lineRule="auto"/>
        <w:ind w:left="432" w:hanging="432"/>
        <w:rPr>
          <w:rFonts w:ascii="Cambria" w:hAnsi="Cambria"/>
          <w:color w:val="808080"/>
          <w:sz w:val="28"/>
        </w:rPr>
      </w:pPr>
      <w:bookmarkStart w:id="13" w:name="_Toc411507460"/>
      <w:bookmarkStart w:id="14" w:name="_Toc455137369"/>
      <w:r w:rsidRPr="00976407">
        <w:rPr>
          <w:rFonts w:ascii="Cambria" w:hAnsi="Cambria"/>
          <w:color w:val="808080"/>
          <w:sz w:val="28"/>
        </w:rPr>
        <w:lastRenderedPageBreak/>
        <w:t>EOI preparation cost</w:t>
      </w:r>
      <w:bookmarkEnd w:id="13"/>
      <w:bookmarkEnd w:id="14"/>
    </w:p>
    <w:p w:rsidR="00B76B25" w:rsidRPr="00976407" w:rsidRDefault="00B76B25" w:rsidP="0009495A">
      <w:pPr>
        <w:pStyle w:val="BodyText"/>
        <w:ind w:left="720"/>
        <w:rPr>
          <w:rFonts w:ascii="Cambria" w:hAnsi="Cambria"/>
          <w:color w:val="808080"/>
        </w:rPr>
      </w:pPr>
    </w:p>
    <w:p w:rsidR="00B76B25" w:rsidRPr="00976407" w:rsidRDefault="00B76B25" w:rsidP="0009495A">
      <w:pPr>
        <w:pStyle w:val="BodyText"/>
        <w:rPr>
          <w:rFonts w:ascii="Cambria" w:hAnsi="Cambria"/>
          <w:color w:val="808080"/>
        </w:rPr>
      </w:pPr>
      <w:r w:rsidRPr="00976407">
        <w:rPr>
          <w:rFonts w:ascii="Cambria" w:hAnsi="Cambria"/>
          <w:color w:val="808080"/>
        </w:rPr>
        <w:t>The Applicant shall be responsible for all of the costs associated with the preparation of its EOI and its participation in the EOI. MESC shall not be responsible or in any way liable for such costs, regardless of the conduct or outcome of the EOI.</w:t>
      </w:r>
    </w:p>
    <w:p w:rsidR="00B76B25" w:rsidRPr="00976407" w:rsidRDefault="00B76B25" w:rsidP="0009495A">
      <w:pPr>
        <w:pStyle w:val="Heading3"/>
        <w:keepLines/>
        <w:numPr>
          <w:ilvl w:val="2"/>
          <w:numId w:val="0"/>
        </w:numPr>
        <w:spacing w:after="40" w:line="240" w:lineRule="auto"/>
        <w:ind w:left="720"/>
        <w:rPr>
          <w:rFonts w:ascii="Cambria" w:hAnsi="Cambria"/>
          <w:color w:val="808080"/>
          <w:sz w:val="28"/>
        </w:rPr>
      </w:pPr>
      <w:bookmarkStart w:id="15" w:name="_Toc411507461"/>
    </w:p>
    <w:p w:rsidR="00B76B25" w:rsidRPr="00976407" w:rsidRDefault="00B76B25" w:rsidP="0009495A">
      <w:pPr>
        <w:pStyle w:val="Heading3"/>
        <w:keepLines/>
        <w:numPr>
          <w:ilvl w:val="2"/>
          <w:numId w:val="0"/>
        </w:numPr>
        <w:spacing w:after="40" w:line="240" w:lineRule="auto"/>
        <w:ind w:left="432" w:hanging="432"/>
        <w:rPr>
          <w:rFonts w:ascii="Cambria" w:hAnsi="Cambria"/>
          <w:color w:val="808080"/>
          <w:sz w:val="28"/>
        </w:rPr>
      </w:pPr>
      <w:bookmarkStart w:id="16" w:name="_Toc455137370"/>
      <w:r w:rsidRPr="00976407">
        <w:rPr>
          <w:rFonts w:ascii="Cambria" w:hAnsi="Cambria"/>
          <w:color w:val="808080"/>
          <w:sz w:val="28"/>
        </w:rPr>
        <w:t>Right to accept any EOI and to reject any or all EOIs</w:t>
      </w:r>
      <w:bookmarkEnd w:id="15"/>
      <w:bookmarkEnd w:id="16"/>
    </w:p>
    <w:p w:rsidR="00F724DD" w:rsidRPr="00976407" w:rsidRDefault="00F724DD" w:rsidP="0009495A">
      <w:pPr>
        <w:jc w:val="both"/>
        <w:rPr>
          <w:rFonts w:ascii="Cambria" w:hAnsi="Cambria"/>
          <w:color w:val="808080"/>
        </w:rPr>
      </w:pPr>
    </w:p>
    <w:p w:rsidR="00F724DD" w:rsidRPr="00976407" w:rsidRDefault="00B76B25" w:rsidP="0009495A">
      <w:pPr>
        <w:pStyle w:val="BodySingle"/>
        <w:numPr>
          <w:ilvl w:val="0"/>
          <w:numId w:val="2"/>
        </w:numPr>
        <w:spacing w:after="240"/>
        <w:ind w:left="360"/>
        <w:jc w:val="both"/>
        <w:rPr>
          <w:rFonts w:ascii="Cambria" w:hAnsi="Cambria"/>
          <w:color w:val="808080"/>
          <w:sz w:val="24"/>
          <w:szCs w:val="24"/>
        </w:rPr>
      </w:pPr>
      <w:r w:rsidRPr="00976407">
        <w:rPr>
          <w:rFonts w:ascii="Cambria" w:hAnsi="Cambria"/>
          <w:color w:val="808080"/>
          <w:sz w:val="24"/>
          <w:szCs w:val="24"/>
        </w:rPr>
        <w:t xml:space="preserve">Notwithstanding anything contained in this document, MESC reserves the right to accept or reject any EOI and to annul the EOI process and reject all EOIs, at any time without any liability or any obligation for such acceptance, rejection or annulment, without assigning any reasons. </w:t>
      </w:r>
    </w:p>
    <w:p w:rsidR="00B76B25" w:rsidRPr="00976407" w:rsidRDefault="00BA4048" w:rsidP="0009495A">
      <w:pPr>
        <w:pStyle w:val="BodySingle"/>
        <w:numPr>
          <w:ilvl w:val="0"/>
          <w:numId w:val="2"/>
        </w:numPr>
        <w:spacing w:after="240"/>
        <w:ind w:left="360"/>
        <w:jc w:val="both"/>
        <w:rPr>
          <w:rFonts w:ascii="Cambria" w:hAnsi="Cambria"/>
          <w:color w:val="808080"/>
          <w:sz w:val="24"/>
          <w:szCs w:val="24"/>
        </w:rPr>
      </w:pPr>
      <w:r w:rsidRPr="00976407">
        <w:rPr>
          <w:rFonts w:ascii="Cambria" w:hAnsi="Cambria"/>
          <w:color w:val="808080"/>
          <w:sz w:val="24"/>
          <w:szCs w:val="24"/>
        </w:rPr>
        <w:t>MESC</w:t>
      </w:r>
      <w:r w:rsidR="00B76B25" w:rsidRPr="00976407">
        <w:rPr>
          <w:rFonts w:ascii="Cambria" w:hAnsi="Cambria"/>
          <w:color w:val="808080"/>
          <w:sz w:val="24"/>
          <w:szCs w:val="24"/>
        </w:rPr>
        <w:t xml:space="preserve"> reserves the right to reject any EOI if:</w:t>
      </w:r>
    </w:p>
    <w:p w:rsidR="008518B0" w:rsidRPr="00976407" w:rsidRDefault="00B76B25" w:rsidP="008518B0">
      <w:pPr>
        <w:pStyle w:val="BodyText"/>
        <w:numPr>
          <w:ilvl w:val="0"/>
          <w:numId w:val="4"/>
        </w:numPr>
        <w:tabs>
          <w:tab w:val="left" w:pos="990"/>
        </w:tabs>
        <w:spacing w:line="276" w:lineRule="auto"/>
        <w:ind w:hanging="90"/>
        <w:rPr>
          <w:rFonts w:ascii="Cambria" w:hAnsi="Cambria"/>
          <w:color w:val="808080"/>
        </w:rPr>
      </w:pPr>
      <w:r w:rsidRPr="00976407">
        <w:rPr>
          <w:rFonts w:ascii="Cambria" w:hAnsi="Cambria"/>
          <w:color w:val="808080"/>
        </w:rPr>
        <w:t>At any time, a material misrepresentation is made or uncovered, or</w:t>
      </w:r>
    </w:p>
    <w:p w:rsidR="008518B0" w:rsidRPr="00976407" w:rsidRDefault="00B76B25" w:rsidP="008518B0">
      <w:pPr>
        <w:pStyle w:val="BodyText"/>
        <w:numPr>
          <w:ilvl w:val="0"/>
          <w:numId w:val="4"/>
        </w:numPr>
        <w:tabs>
          <w:tab w:val="left" w:pos="990"/>
        </w:tabs>
        <w:spacing w:line="276" w:lineRule="auto"/>
        <w:ind w:hanging="90"/>
        <w:rPr>
          <w:rFonts w:ascii="Cambria" w:hAnsi="Cambria"/>
          <w:color w:val="808080"/>
        </w:rPr>
      </w:pPr>
      <w:r w:rsidRPr="00976407">
        <w:rPr>
          <w:rFonts w:ascii="Cambria" w:hAnsi="Cambria"/>
          <w:color w:val="808080"/>
        </w:rPr>
        <w:t>A material concealment is detected, or</w:t>
      </w:r>
    </w:p>
    <w:p w:rsidR="00F724DD" w:rsidRPr="00976407" w:rsidRDefault="00B76B25" w:rsidP="008518B0">
      <w:pPr>
        <w:pStyle w:val="BodyText"/>
        <w:numPr>
          <w:ilvl w:val="0"/>
          <w:numId w:val="4"/>
        </w:numPr>
        <w:tabs>
          <w:tab w:val="left" w:pos="990"/>
        </w:tabs>
        <w:spacing w:line="276" w:lineRule="auto"/>
        <w:ind w:hanging="90"/>
        <w:rPr>
          <w:rFonts w:ascii="Cambria" w:hAnsi="Cambria"/>
          <w:color w:val="808080"/>
        </w:rPr>
      </w:pPr>
      <w:r w:rsidRPr="00976407">
        <w:rPr>
          <w:rFonts w:ascii="Cambria" w:hAnsi="Cambria"/>
          <w:color w:val="808080"/>
        </w:rPr>
        <w:t>The Applicant does not respond promptly and thoroughly to requests for supplemental information required for the evaluation of the EOI.</w:t>
      </w:r>
    </w:p>
    <w:p w:rsidR="00B76B25" w:rsidRPr="00976407" w:rsidRDefault="00B76B25" w:rsidP="0009495A">
      <w:pPr>
        <w:pStyle w:val="BodySingle"/>
        <w:numPr>
          <w:ilvl w:val="0"/>
          <w:numId w:val="2"/>
        </w:numPr>
        <w:spacing w:after="240"/>
        <w:ind w:left="360"/>
        <w:jc w:val="both"/>
        <w:rPr>
          <w:rFonts w:ascii="Cambria" w:hAnsi="Cambria"/>
          <w:color w:val="808080"/>
          <w:sz w:val="24"/>
          <w:szCs w:val="24"/>
        </w:rPr>
      </w:pPr>
      <w:r w:rsidRPr="00976407">
        <w:rPr>
          <w:rFonts w:ascii="Cambria" w:hAnsi="Cambria"/>
          <w:color w:val="808080"/>
          <w:sz w:val="24"/>
          <w:szCs w:val="24"/>
        </w:rPr>
        <w:t>Such misrepresentation / improper response / concealment would lead to the disqualification of the Applicant.</w:t>
      </w:r>
    </w:p>
    <w:p w:rsidR="00B76B25" w:rsidRPr="00976407" w:rsidRDefault="00B76B25" w:rsidP="0009495A">
      <w:pPr>
        <w:pStyle w:val="BodyText"/>
        <w:ind w:left="720"/>
        <w:rPr>
          <w:rFonts w:ascii="Cambria" w:hAnsi="Cambria"/>
          <w:color w:val="808080"/>
        </w:rPr>
      </w:pPr>
    </w:p>
    <w:p w:rsidR="004F1E02" w:rsidRPr="00976407" w:rsidRDefault="00B76B25" w:rsidP="0009495A">
      <w:pPr>
        <w:pStyle w:val="Heading3"/>
        <w:keepLines/>
        <w:numPr>
          <w:ilvl w:val="2"/>
          <w:numId w:val="0"/>
        </w:numPr>
        <w:spacing w:after="40" w:line="240" w:lineRule="auto"/>
        <w:ind w:left="432" w:hanging="432"/>
        <w:rPr>
          <w:rFonts w:ascii="Cambria" w:hAnsi="Cambria"/>
          <w:color w:val="808080"/>
          <w:sz w:val="28"/>
        </w:rPr>
      </w:pPr>
      <w:bookmarkStart w:id="17" w:name="_Toc411507462"/>
      <w:bookmarkStart w:id="18" w:name="_Toc455137371"/>
      <w:r w:rsidRPr="00976407">
        <w:rPr>
          <w:rFonts w:ascii="Cambria" w:hAnsi="Cambria"/>
          <w:color w:val="808080"/>
          <w:sz w:val="28"/>
        </w:rPr>
        <w:t>Preparation and submission of EOI</w:t>
      </w:r>
      <w:bookmarkEnd w:id="17"/>
      <w:bookmarkEnd w:id="18"/>
    </w:p>
    <w:p w:rsidR="004F1E02" w:rsidRPr="00976407" w:rsidRDefault="004F1E02" w:rsidP="0009495A">
      <w:pPr>
        <w:jc w:val="both"/>
        <w:rPr>
          <w:rFonts w:ascii="Cambria" w:hAnsi="Cambria"/>
          <w:color w:val="808080"/>
        </w:rPr>
      </w:pPr>
    </w:p>
    <w:p w:rsidR="00611308" w:rsidRPr="00976407" w:rsidRDefault="00B76B25" w:rsidP="0009495A">
      <w:pPr>
        <w:pStyle w:val="BodySingle"/>
        <w:numPr>
          <w:ilvl w:val="0"/>
          <w:numId w:val="2"/>
        </w:numPr>
        <w:spacing w:after="240"/>
        <w:ind w:left="360"/>
        <w:jc w:val="both"/>
        <w:rPr>
          <w:rFonts w:ascii="Cambria" w:hAnsi="Cambria"/>
          <w:color w:val="808080"/>
          <w:sz w:val="24"/>
          <w:szCs w:val="24"/>
        </w:rPr>
      </w:pPr>
      <w:r w:rsidRPr="00976407">
        <w:rPr>
          <w:rFonts w:ascii="Cambria" w:hAnsi="Cambria"/>
          <w:color w:val="808080"/>
          <w:sz w:val="24"/>
          <w:szCs w:val="24"/>
        </w:rPr>
        <w:t>The EOI submitted by Applicant shall be valid till the completion of EOI process.</w:t>
      </w:r>
    </w:p>
    <w:p w:rsidR="00611308" w:rsidRPr="00976407" w:rsidRDefault="00B76B25" w:rsidP="0009495A">
      <w:pPr>
        <w:pStyle w:val="BodySingle"/>
        <w:numPr>
          <w:ilvl w:val="0"/>
          <w:numId w:val="2"/>
        </w:numPr>
        <w:spacing w:after="240"/>
        <w:ind w:left="360"/>
        <w:jc w:val="both"/>
        <w:rPr>
          <w:rFonts w:ascii="Cambria" w:hAnsi="Cambria"/>
          <w:color w:val="808080"/>
          <w:sz w:val="24"/>
          <w:szCs w:val="24"/>
        </w:rPr>
      </w:pPr>
      <w:r w:rsidRPr="00976407">
        <w:rPr>
          <w:rFonts w:ascii="Cambria" w:hAnsi="Cambria"/>
          <w:color w:val="808080"/>
          <w:sz w:val="24"/>
          <w:szCs w:val="24"/>
        </w:rPr>
        <w:t xml:space="preserve">The Bidder shall submit the Response in the format specified at Annexure-I and its Annexures (Form A to </w:t>
      </w:r>
      <w:r w:rsidR="007F68FF" w:rsidRPr="00976407">
        <w:rPr>
          <w:rFonts w:ascii="Cambria" w:hAnsi="Cambria"/>
          <w:color w:val="808080"/>
          <w:sz w:val="24"/>
          <w:szCs w:val="24"/>
        </w:rPr>
        <w:t>C</w:t>
      </w:r>
      <w:r w:rsidRPr="00976407">
        <w:rPr>
          <w:rFonts w:ascii="Cambria" w:hAnsi="Cambria"/>
          <w:color w:val="808080"/>
          <w:sz w:val="24"/>
          <w:szCs w:val="24"/>
        </w:rPr>
        <w:t>), and seal it in an envelope and mark the envelope as “</w:t>
      </w:r>
      <w:r w:rsidRPr="00976407">
        <w:rPr>
          <w:rFonts w:ascii="Cambria" w:hAnsi="Cambria"/>
          <w:b/>
          <w:color w:val="808080"/>
          <w:sz w:val="24"/>
          <w:szCs w:val="24"/>
        </w:rPr>
        <w:t xml:space="preserve">Expression of Interest for Operating </w:t>
      </w:r>
      <w:r w:rsidR="00BA4048" w:rsidRPr="00976407">
        <w:rPr>
          <w:rFonts w:ascii="Cambria" w:hAnsi="Cambria"/>
          <w:b/>
          <w:color w:val="808080"/>
          <w:sz w:val="24"/>
          <w:szCs w:val="24"/>
        </w:rPr>
        <w:t>Authorized World Skills Training Centre under MESC</w:t>
      </w:r>
      <w:r w:rsidRPr="00976407">
        <w:rPr>
          <w:rFonts w:ascii="Cambria" w:hAnsi="Cambria"/>
          <w:color w:val="808080"/>
          <w:sz w:val="24"/>
          <w:szCs w:val="24"/>
        </w:rPr>
        <w:t>”. The Bidder shall seal the original and the copy of the Bid, together with their respective enclosures, in separate envelopes duly marking the envelopes as “ORIGINAL” and “COPY”.</w:t>
      </w:r>
    </w:p>
    <w:p w:rsidR="00611308" w:rsidRPr="00976407" w:rsidRDefault="00B76B25" w:rsidP="0009495A">
      <w:pPr>
        <w:pStyle w:val="BodySingle"/>
        <w:numPr>
          <w:ilvl w:val="0"/>
          <w:numId w:val="2"/>
        </w:numPr>
        <w:spacing w:after="240"/>
        <w:ind w:left="360"/>
        <w:jc w:val="both"/>
        <w:rPr>
          <w:rFonts w:ascii="Cambria" w:hAnsi="Cambria"/>
          <w:color w:val="808080"/>
          <w:sz w:val="24"/>
          <w:szCs w:val="24"/>
        </w:rPr>
      </w:pPr>
      <w:r w:rsidRPr="00976407">
        <w:rPr>
          <w:rFonts w:ascii="Cambria" w:hAnsi="Cambria"/>
          <w:color w:val="808080"/>
          <w:sz w:val="24"/>
          <w:szCs w:val="24"/>
        </w:rPr>
        <w:t>The envelope shall indicate the name, address and contact phone number of the Applicant</w:t>
      </w:r>
    </w:p>
    <w:p w:rsidR="00BA4048" w:rsidRPr="00976407" w:rsidRDefault="00B76B25" w:rsidP="0009495A">
      <w:pPr>
        <w:pStyle w:val="BodySingle"/>
        <w:numPr>
          <w:ilvl w:val="0"/>
          <w:numId w:val="2"/>
        </w:numPr>
        <w:spacing w:after="240"/>
        <w:ind w:left="360"/>
        <w:jc w:val="both"/>
        <w:rPr>
          <w:rFonts w:ascii="Cambria" w:hAnsi="Cambria"/>
          <w:b/>
          <w:color w:val="808080"/>
          <w:sz w:val="24"/>
          <w:szCs w:val="24"/>
        </w:rPr>
      </w:pPr>
      <w:r w:rsidRPr="00976407">
        <w:rPr>
          <w:rFonts w:ascii="Cambria" w:hAnsi="Cambria"/>
          <w:color w:val="808080"/>
          <w:sz w:val="24"/>
          <w:szCs w:val="24"/>
        </w:rPr>
        <w:t>The envelope shall be addressed to:</w:t>
      </w:r>
    </w:p>
    <w:p w:rsidR="00BA4048" w:rsidRPr="00BA4048" w:rsidRDefault="00BA4048" w:rsidP="00BA4048">
      <w:pPr>
        <w:pStyle w:val="BodySingle"/>
        <w:jc w:val="both"/>
        <w:rPr>
          <w:rFonts w:ascii="Cambria" w:hAnsi="Cambria"/>
          <w:b/>
          <w:color w:val="808080"/>
          <w:sz w:val="24"/>
          <w:szCs w:val="24"/>
        </w:rPr>
      </w:pPr>
      <w:r w:rsidRPr="00BA4048">
        <w:rPr>
          <w:rFonts w:ascii="Cambria" w:hAnsi="Cambria"/>
          <w:b/>
          <w:color w:val="808080"/>
          <w:sz w:val="24"/>
          <w:szCs w:val="24"/>
        </w:rPr>
        <w:t>Chief Executive Officer,</w:t>
      </w:r>
      <w:r>
        <w:rPr>
          <w:rFonts w:ascii="Cambria" w:hAnsi="Cambria"/>
          <w:b/>
          <w:color w:val="808080"/>
          <w:sz w:val="24"/>
          <w:szCs w:val="24"/>
        </w:rPr>
        <w:t xml:space="preserve"> </w:t>
      </w:r>
      <w:r w:rsidRPr="00BA4048">
        <w:rPr>
          <w:rFonts w:ascii="Cambria" w:hAnsi="Cambria"/>
          <w:b/>
          <w:color w:val="808080"/>
          <w:sz w:val="24"/>
          <w:szCs w:val="24"/>
        </w:rPr>
        <w:t>Media and Entertainment Skills Council</w:t>
      </w:r>
    </w:p>
    <w:p w:rsidR="00BA4048" w:rsidRPr="0009495A" w:rsidRDefault="00BA4048" w:rsidP="00BA4048">
      <w:pPr>
        <w:pStyle w:val="BodySingle"/>
        <w:jc w:val="both"/>
        <w:rPr>
          <w:rFonts w:ascii="Cambria" w:hAnsi="Cambria"/>
          <w:b/>
          <w:color w:val="808080"/>
          <w:sz w:val="24"/>
          <w:szCs w:val="24"/>
        </w:rPr>
      </w:pPr>
      <w:r w:rsidRPr="0009495A">
        <w:rPr>
          <w:rFonts w:ascii="Cambria" w:hAnsi="Cambria"/>
          <w:b/>
          <w:color w:val="808080"/>
          <w:sz w:val="24"/>
          <w:szCs w:val="24"/>
        </w:rPr>
        <w:t>522-24, 5th Floor, DLF Tower A, Jasola, New Delhi- 110025</w:t>
      </w:r>
    </w:p>
    <w:p w:rsidR="00BA4048" w:rsidRDefault="00BA4048" w:rsidP="00BA4048">
      <w:pPr>
        <w:pStyle w:val="BodySingle"/>
        <w:jc w:val="both"/>
        <w:rPr>
          <w:rFonts w:ascii="Cambria" w:hAnsi="Cambria"/>
          <w:b/>
          <w:color w:val="808080"/>
          <w:sz w:val="24"/>
          <w:szCs w:val="24"/>
        </w:rPr>
      </w:pPr>
      <w:r w:rsidRPr="0009495A">
        <w:rPr>
          <w:rFonts w:ascii="Cambria" w:hAnsi="Cambria"/>
          <w:b/>
          <w:color w:val="808080"/>
          <w:sz w:val="24"/>
          <w:szCs w:val="24"/>
        </w:rPr>
        <w:t xml:space="preserve">E-Mail: </w:t>
      </w:r>
      <w:r w:rsidRPr="00BA4048">
        <w:rPr>
          <w:rFonts w:ascii="Cambria" w:hAnsi="Cambria"/>
          <w:b/>
          <w:color w:val="808080"/>
          <w:sz w:val="24"/>
          <w:szCs w:val="24"/>
        </w:rPr>
        <w:t>mohit.soni@mescindia.org</w:t>
      </w:r>
      <w:r w:rsidRPr="0009495A">
        <w:rPr>
          <w:rFonts w:ascii="Cambria" w:hAnsi="Cambria"/>
          <w:b/>
          <w:color w:val="808080"/>
          <w:sz w:val="24"/>
          <w:szCs w:val="24"/>
        </w:rPr>
        <w:t>,</w:t>
      </w:r>
      <w:r>
        <w:rPr>
          <w:rFonts w:ascii="Cambria" w:hAnsi="Cambria"/>
          <w:b/>
          <w:color w:val="808080"/>
          <w:sz w:val="24"/>
          <w:szCs w:val="24"/>
        </w:rPr>
        <w:t xml:space="preserve"> </w:t>
      </w:r>
      <w:r w:rsidRPr="0009495A">
        <w:rPr>
          <w:rFonts w:ascii="Cambria" w:hAnsi="Cambria"/>
          <w:b/>
          <w:color w:val="808080"/>
          <w:sz w:val="24"/>
          <w:szCs w:val="24"/>
        </w:rPr>
        <w:t>T: 91-11-49048335, 91-9971120204</w:t>
      </w:r>
    </w:p>
    <w:p w:rsidR="008518B0" w:rsidRPr="00976407" w:rsidRDefault="008518B0" w:rsidP="0009495A">
      <w:pPr>
        <w:pStyle w:val="BodySingle"/>
        <w:tabs>
          <w:tab w:val="left" w:pos="720"/>
        </w:tabs>
        <w:jc w:val="both"/>
        <w:rPr>
          <w:rFonts w:ascii="Cambria" w:hAnsi="Cambria"/>
          <w:b/>
          <w:color w:val="808080"/>
          <w:sz w:val="28"/>
        </w:rPr>
      </w:pPr>
    </w:p>
    <w:p w:rsidR="00B76B25" w:rsidRPr="00976407" w:rsidRDefault="00B76B25" w:rsidP="0009495A">
      <w:pPr>
        <w:pStyle w:val="BodySingle"/>
        <w:tabs>
          <w:tab w:val="left" w:pos="720"/>
        </w:tabs>
        <w:jc w:val="both"/>
        <w:rPr>
          <w:rFonts w:ascii="Cambria" w:hAnsi="Cambria"/>
          <w:b/>
          <w:color w:val="808080"/>
          <w:sz w:val="28"/>
        </w:rPr>
      </w:pPr>
      <w:r w:rsidRPr="00976407">
        <w:rPr>
          <w:rFonts w:ascii="Cambria" w:hAnsi="Cambria"/>
          <w:b/>
          <w:color w:val="808080"/>
          <w:sz w:val="28"/>
        </w:rPr>
        <w:lastRenderedPageBreak/>
        <w:t>Annexure I</w:t>
      </w:r>
    </w:p>
    <w:p w:rsidR="00B76B25" w:rsidRPr="00976407" w:rsidRDefault="00B76B25" w:rsidP="0009495A">
      <w:pPr>
        <w:jc w:val="both"/>
        <w:rPr>
          <w:rFonts w:ascii="Cambria" w:hAnsi="Cambria"/>
          <w:b/>
          <w:color w:val="808080"/>
          <w:sz w:val="28"/>
        </w:rPr>
      </w:pPr>
      <w:r w:rsidRPr="00976407">
        <w:rPr>
          <w:rFonts w:ascii="Cambria" w:hAnsi="Cambria"/>
          <w:b/>
          <w:color w:val="808080"/>
          <w:sz w:val="28"/>
        </w:rPr>
        <w:t>Letter of Transmittal</w:t>
      </w:r>
    </w:p>
    <w:p w:rsidR="00B76B25" w:rsidRPr="00976407" w:rsidRDefault="00B76B25" w:rsidP="0009495A">
      <w:pPr>
        <w:jc w:val="both"/>
        <w:rPr>
          <w:rFonts w:ascii="Cambria" w:hAnsi="Cambria"/>
          <w:color w:val="808080"/>
        </w:rPr>
      </w:pPr>
      <w:r w:rsidRPr="00976407">
        <w:rPr>
          <w:rFonts w:ascii="Cambria" w:hAnsi="Cambria"/>
          <w:color w:val="808080"/>
        </w:rPr>
        <w:t>(To be typed in Applicant’s Letterhead)</w:t>
      </w:r>
    </w:p>
    <w:p w:rsidR="00611308" w:rsidRPr="00976407" w:rsidRDefault="00611308" w:rsidP="0009495A">
      <w:pPr>
        <w:jc w:val="both"/>
        <w:rPr>
          <w:rFonts w:ascii="Cambria" w:hAnsi="Cambria"/>
          <w:color w:val="808080"/>
        </w:rPr>
      </w:pPr>
    </w:p>
    <w:p w:rsidR="00B76B25" w:rsidRPr="00976407" w:rsidRDefault="00B76B25" w:rsidP="0009495A">
      <w:pPr>
        <w:jc w:val="both"/>
        <w:rPr>
          <w:rFonts w:ascii="Cambria" w:hAnsi="Cambria"/>
          <w:color w:val="808080"/>
        </w:rPr>
      </w:pPr>
      <w:r w:rsidRPr="00976407">
        <w:rPr>
          <w:rFonts w:ascii="Cambria" w:hAnsi="Cambria"/>
          <w:color w:val="808080"/>
        </w:rPr>
        <w:t xml:space="preserve">From: </w:t>
      </w:r>
    </w:p>
    <w:p w:rsidR="00B76B25" w:rsidRPr="00976407" w:rsidRDefault="00B76B25" w:rsidP="0009495A">
      <w:pPr>
        <w:jc w:val="both"/>
        <w:rPr>
          <w:rFonts w:ascii="Cambria" w:hAnsi="Cambria"/>
          <w:color w:val="808080"/>
        </w:rPr>
      </w:pPr>
    </w:p>
    <w:p w:rsidR="00B76B25" w:rsidRPr="00976407" w:rsidRDefault="00B76B25" w:rsidP="0009495A">
      <w:pPr>
        <w:jc w:val="both"/>
        <w:rPr>
          <w:rFonts w:ascii="Cambria" w:hAnsi="Cambria"/>
          <w:color w:val="808080"/>
        </w:rPr>
      </w:pPr>
    </w:p>
    <w:p w:rsidR="00B76B25" w:rsidRPr="00976407" w:rsidRDefault="00B76B25" w:rsidP="0009495A">
      <w:pPr>
        <w:pStyle w:val="BodySingle"/>
        <w:tabs>
          <w:tab w:val="left" w:pos="720"/>
        </w:tabs>
        <w:jc w:val="both"/>
        <w:rPr>
          <w:rFonts w:ascii="Cambria" w:hAnsi="Cambria"/>
          <w:color w:val="808080"/>
          <w:sz w:val="24"/>
          <w:lang w:val="en-US"/>
        </w:rPr>
      </w:pPr>
      <w:r w:rsidRPr="00976407">
        <w:rPr>
          <w:rFonts w:ascii="Cambria" w:hAnsi="Cambria"/>
          <w:color w:val="808080"/>
          <w:sz w:val="24"/>
          <w:lang w:val="en-US"/>
        </w:rPr>
        <w:t>To:</w:t>
      </w:r>
    </w:p>
    <w:p w:rsidR="00BA4048" w:rsidRPr="00BA4048" w:rsidRDefault="00BA4048" w:rsidP="00BA4048">
      <w:pPr>
        <w:pStyle w:val="BodySingle"/>
        <w:tabs>
          <w:tab w:val="left" w:pos="720"/>
        </w:tabs>
        <w:jc w:val="both"/>
        <w:rPr>
          <w:rFonts w:ascii="Cambria" w:hAnsi="Cambria"/>
          <w:color w:val="808080"/>
          <w:sz w:val="24"/>
          <w:lang w:val="en-US"/>
        </w:rPr>
      </w:pPr>
      <w:r w:rsidRPr="00BA4048">
        <w:rPr>
          <w:rFonts w:ascii="Cambria" w:hAnsi="Cambria"/>
          <w:color w:val="808080"/>
          <w:sz w:val="24"/>
          <w:lang w:val="en-US"/>
        </w:rPr>
        <w:t>Chief Executive Officer,</w:t>
      </w:r>
    </w:p>
    <w:p w:rsidR="00BA4048" w:rsidRPr="00BA4048" w:rsidRDefault="00BA4048" w:rsidP="00BA4048">
      <w:pPr>
        <w:pStyle w:val="BodySingle"/>
        <w:tabs>
          <w:tab w:val="left" w:pos="720"/>
        </w:tabs>
        <w:jc w:val="both"/>
        <w:rPr>
          <w:rFonts w:ascii="Cambria" w:hAnsi="Cambria"/>
          <w:color w:val="808080"/>
          <w:sz w:val="24"/>
          <w:lang w:val="en-US"/>
        </w:rPr>
      </w:pPr>
      <w:r w:rsidRPr="00BA4048">
        <w:rPr>
          <w:rFonts w:ascii="Cambria" w:hAnsi="Cambria"/>
          <w:color w:val="808080"/>
          <w:sz w:val="24"/>
          <w:lang w:val="en-US"/>
        </w:rPr>
        <w:t>Media and Entertainment Skills Council</w:t>
      </w:r>
    </w:p>
    <w:p w:rsidR="00BA4048" w:rsidRPr="00BA4048" w:rsidRDefault="00BA4048" w:rsidP="00BA4048">
      <w:pPr>
        <w:pStyle w:val="BodySingle"/>
        <w:tabs>
          <w:tab w:val="left" w:pos="720"/>
        </w:tabs>
        <w:jc w:val="both"/>
        <w:rPr>
          <w:rFonts w:ascii="Cambria" w:hAnsi="Cambria"/>
          <w:color w:val="808080"/>
          <w:sz w:val="24"/>
          <w:lang w:val="en-US"/>
        </w:rPr>
      </w:pPr>
      <w:r w:rsidRPr="00BA4048">
        <w:rPr>
          <w:rFonts w:ascii="Cambria" w:hAnsi="Cambria"/>
          <w:color w:val="808080"/>
          <w:sz w:val="24"/>
          <w:lang w:val="en-US"/>
        </w:rPr>
        <w:t>522-24, 5th Floor, DLF Tower A, Jasola, New Delhi- 110025</w:t>
      </w:r>
    </w:p>
    <w:p w:rsidR="00B76B25" w:rsidRPr="00976407" w:rsidRDefault="00BA4048" w:rsidP="00BA4048">
      <w:pPr>
        <w:pStyle w:val="BodySingle"/>
        <w:tabs>
          <w:tab w:val="left" w:pos="720"/>
        </w:tabs>
        <w:jc w:val="both"/>
        <w:rPr>
          <w:rFonts w:ascii="Cambria" w:hAnsi="Cambria"/>
          <w:color w:val="808080"/>
          <w:sz w:val="24"/>
          <w:lang w:val="en-US"/>
        </w:rPr>
      </w:pPr>
      <w:r w:rsidRPr="00BA4048">
        <w:rPr>
          <w:rFonts w:ascii="Cambria" w:hAnsi="Cambria"/>
          <w:color w:val="808080"/>
          <w:sz w:val="24"/>
          <w:lang w:val="en-US"/>
        </w:rPr>
        <w:t>E-Mail: mohit.soni@mescindia.org, T: 91-11-49048335, 91-9971120204</w:t>
      </w:r>
      <w:r w:rsidR="00B76B25" w:rsidRPr="00976407">
        <w:rPr>
          <w:rFonts w:ascii="Cambria" w:hAnsi="Cambria"/>
          <w:color w:val="808080"/>
          <w:sz w:val="24"/>
          <w:lang w:val="en-US"/>
        </w:rPr>
        <w:tab/>
      </w:r>
    </w:p>
    <w:p w:rsidR="00B76B25" w:rsidRPr="00976407" w:rsidRDefault="00B76B25" w:rsidP="0009495A">
      <w:pPr>
        <w:pStyle w:val="BodySingle"/>
        <w:tabs>
          <w:tab w:val="left" w:pos="720"/>
        </w:tabs>
        <w:jc w:val="both"/>
        <w:rPr>
          <w:rFonts w:ascii="Cambria" w:hAnsi="Cambria"/>
          <w:color w:val="808080"/>
          <w:lang w:val="en-US"/>
        </w:rPr>
      </w:pPr>
    </w:p>
    <w:p w:rsidR="00B76B25" w:rsidRPr="00976407" w:rsidRDefault="00B76B25" w:rsidP="0009495A">
      <w:pPr>
        <w:pStyle w:val="BodySingle"/>
        <w:tabs>
          <w:tab w:val="left" w:pos="720"/>
        </w:tabs>
        <w:ind w:right="-601"/>
        <w:jc w:val="both"/>
        <w:rPr>
          <w:rFonts w:ascii="Cambria" w:hAnsi="Cambria"/>
          <w:b/>
          <w:bCs/>
          <w:color w:val="808080"/>
          <w:sz w:val="24"/>
          <w:lang w:val="en-US"/>
        </w:rPr>
      </w:pPr>
      <w:r w:rsidRPr="00976407">
        <w:rPr>
          <w:rFonts w:ascii="Cambria" w:hAnsi="Cambria"/>
          <w:b/>
          <w:bCs/>
          <w:color w:val="808080"/>
          <w:sz w:val="24"/>
          <w:lang w:val="en-US"/>
        </w:rPr>
        <w:t xml:space="preserve">Sub: Submission of Expression of Interest (EOI) for Setting up </w:t>
      </w:r>
      <w:r w:rsidR="00BA4048" w:rsidRPr="00976407">
        <w:rPr>
          <w:rFonts w:ascii="Cambria" w:hAnsi="Cambria"/>
          <w:b/>
          <w:bCs/>
          <w:color w:val="808080"/>
          <w:sz w:val="24"/>
          <w:lang w:val="en-US"/>
        </w:rPr>
        <w:t>Authorized World Skills Training Center under MESC</w:t>
      </w:r>
    </w:p>
    <w:p w:rsidR="00B76B25" w:rsidRPr="00976407" w:rsidRDefault="00B76B25" w:rsidP="0009495A">
      <w:pPr>
        <w:pStyle w:val="BodySingle"/>
        <w:tabs>
          <w:tab w:val="left" w:pos="720"/>
        </w:tabs>
        <w:ind w:right="-601"/>
        <w:jc w:val="both"/>
        <w:rPr>
          <w:rFonts w:ascii="Cambria" w:hAnsi="Cambria"/>
          <w:color w:val="808080"/>
          <w:sz w:val="24"/>
          <w:lang w:val="en-US"/>
        </w:rPr>
      </w:pPr>
    </w:p>
    <w:p w:rsidR="00B76B25" w:rsidRPr="00976407" w:rsidRDefault="00D1381C" w:rsidP="0009495A">
      <w:pPr>
        <w:pStyle w:val="BodySingle"/>
        <w:tabs>
          <w:tab w:val="left" w:pos="720"/>
        </w:tabs>
        <w:jc w:val="both"/>
        <w:rPr>
          <w:rFonts w:ascii="Cambria" w:hAnsi="Cambria"/>
          <w:color w:val="808080"/>
          <w:sz w:val="24"/>
          <w:lang w:val="en-US"/>
        </w:rPr>
      </w:pPr>
      <w:r w:rsidRPr="00976407">
        <w:rPr>
          <w:rFonts w:ascii="Cambria" w:hAnsi="Cambria"/>
          <w:color w:val="808080"/>
          <w:sz w:val="24"/>
          <w:lang w:val="en-US"/>
        </w:rPr>
        <w:t>Sir</w:t>
      </w:r>
      <w:r w:rsidR="00B76B25" w:rsidRPr="00976407">
        <w:rPr>
          <w:rFonts w:ascii="Cambria" w:hAnsi="Cambria"/>
          <w:color w:val="808080"/>
          <w:sz w:val="24"/>
          <w:lang w:val="en-US"/>
        </w:rPr>
        <w:t>,</w:t>
      </w:r>
    </w:p>
    <w:p w:rsidR="00B76B25" w:rsidRPr="00976407" w:rsidRDefault="00B76B25" w:rsidP="0009495A">
      <w:pPr>
        <w:pStyle w:val="BodySingle"/>
        <w:tabs>
          <w:tab w:val="left" w:pos="720"/>
        </w:tabs>
        <w:jc w:val="both"/>
        <w:rPr>
          <w:rFonts w:ascii="Cambria" w:hAnsi="Cambria"/>
          <w:color w:val="808080"/>
          <w:sz w:val="24"/>
          <w:lang w:val="en-US"/>
        </w:rPr>
      </w:pPr>
    </w:p>
    <w:p w:rsidR="00B76B25" w:rsidRPr="00976407" w:rsidRDefault="00B76B25" w:rsidP="0009495A">
      <w:pPr>
        <w:pStyle w:val="BodySingle"/>
        <w:tabs>
          <w:tab w:val="left" w:pos="720"/>
        </w:tabs>
        <w:jc w:val="both"/>
        <w:rPr>
          <w:rFonts w:ascii="Cambria" w:hAnsi="Cambria"/>
          <w:color w:val="808080"/>
          <w:sz w:val="24"/>
          <w:lang w:val="en-US"/>
        </w:rPr>
      </w:pPr>
      <w:r w:rsidRPr="00976407">
        <w:rPr>
          <w:rFonts w:ascii="Cambria" w:hAnsi="Cambria"/>
          <w:color w:val="808080"/>
          <w:sz w:val="24"/>
          <w:lang w:val="en-US"/>
        </w:rPr>
        <w:t>Having examined the details given in EOI Notice and Project Information details for the above project, I/we hereby submit our Expression of Interest and the relevant information</w:t>
      </w:r>
    </w:p>
    <w:p w:rsidR="00B76B25" w:rsidRPr="00976407" w:rsidRDefault="00B76B25" w:rsidP="0009495A">
      <w:pPr>
        <w:pStyle w:val="BodySingle"/>
        <w:tabs>
          <w:tab w:val="left" w:pos="720"/>
        </w:tabs>
        <w:jc w:val="both"/>
        <w:rPr>
          <w:rFonts w:ascii="Cambria" w:hAnsi="Cambria"/>
          <w:color w:val="808080"/>
          <w:sz w:val="24"/>
          <w:lang w:val="en-US"/>
        </w:rPr>
      </w:pPr>
    </w:p>
    <w:p w:rsidR="00B76B25" w:rsidRPr="00976407" w:rsidRDefault="00B76B25" w:rsidP="0009495A">
      <w:pPr>
        <w:pStyle w:val="BodySingle"/>
        <w:numPr>
          <w:ilvl w:val="0"/>
          <w:numId w:val="7"/>
        </w:numPr>
        <w:tabs>
          <w:tab w:val="left" w:pos="720"/>
        </w:tabs>
        <w:ind w:left="720" w:right="29"/>
        <w:jc w:val="both"/>
        <w:rPr>
          <w:rFonts w:ascii="Cambria" w:hAnsi="Cambria"/>
          <w:color w:val="808080"/>
          <w:sz w:val="24"/>
          <w:lang w:val="en-US"/>
        </w:rPr>
      </w:pPr>
      <w:r w:rsidRPr="00976407">
        <w:rPr>
          <w:rFonts w:ascii="Cambria" w:hAnsi="Cambria"/>
          <w:color w:val="808080"/>
          <w:sz w:val="24"/>
          <w:lang w:val="en-US"/>
        </w:rPr>
        <w:t>I/We hereby certify that all the statements made in the information supplied in the enclosed form and the accompanying statements are true and correct.</w:t>
      </w:r>
    </w:p>
    <w:p w:rsidR="00B76B25" w:rsidRPr="00976407" w:rsidRDefault="00B76B25" w:rsidP="0009495A">
      <w:pPr>
        <w:pStyle w:val="BodySingle"/>
        <w:tabs>
          <w:tab w:val="left" w:pos="720"/>
        </w:tabs>
        <w:ind w:right="-151"/>
        <w:jc w:val="both"/>
        <w:rPr>
          <w:rFonts w:ascii="Cambria" w:hAnsi="Cambria"/>
          <w:color w:val="808080"/>
          <w:sz w:val="24"/>
          <w:lang w:val="en-US"/>
        </w:rPr>
      </w:pPr>
    </w:p>
    <w:p w:rsidR="00B76B25" w:rsidRPr="00976407" w:rsidRDefault="00B76B25" w:rsidP="0009495A">
      <w:pPr>
        <w:pStyle w:val="BodySingle"/>
        <w:numPr>
          <w:ilvl w:val="0"/>
          <w:numId w:val="7"/>
        </w:numPr>
        <w:tabs>
          <w:tab w:val="left" w:pos="720"/>
        </w:tabs>
        <w:ind w:left="720" w:right="29"/>
        <w:jc w:val="both"/>
        <w:rPr>
          <w:rFonts w:ascii="Cambria" w:hAnsi="Cambria"/>
          <w:color w:val="808080"/>
          <w:sz w:val="24"/>
          <w:lang w:val="en-US"/>
        </w:rPr>
      </w:pPr>
      <w:r w:rsidRPr="00976407">
        <w:rPr>
          <w:rFonts w:ascii="Cambria" w:hAnsi="Cambria"/>
          <w:color w:val="808080"/>
          <w:sz w:val="24"/>
          <w:lang w:val="en-US"/>
        </w:rPr>
        <w:t>I/We have furnished all information and details necessary for EOI and have no further pertinent information to supply.</w:t>
      </w:r>
    </w:p>
    <w:p w:rsidR="00B76B25" w:rsidRPr="00976407" w:rsidRDefault="00B76B25" w:rsidP="0009495A">
      <w:pPr>
        <w:pStyle w:val="BodySingle"/>
        <w:tabs>
          <w:tab w:val="left" w:pos="720"/>
        </w:tabs>
        <w:ind w:right="-151"/>
        <w:jc w:val="both"/>
        <w:rPr>
          <w:rFonts w:ascii="Cambria" w:hAnsi="Cambria"/>
          <w:color w:val="808080"/>
          <w:sz w:val="24"/>
          <w:lang w:val="en-US"/>
        </w:rPr>
      </w:pPr>
    </w:p>
    <w:p w:rsidR="00B76B25" w:rsidRPr="00976407" w:rsidRDefault="00B76B25" w:rsidP="0009495A">
      <w:pPr>
        <w:pStyle w:val="BodySingle"/>
        <w:numPr>
          <w:ilvl w:val="0"/>
          <w:numId w:val="7"/>
        </w:numPr>
        <w:tabs>
          <w:tab w:val="left" w:pos="720"/>
        </w:tabs>
        <w:ind w:left="720" w:right="29"/>
        <w:jc w:val="both"/>
        <w:rPr>
          <w:rFonts w:ascii="Cambria" w:hAnsi="Cambria"/>
          <w:color w:val="808080"/>
          <w:sz w:val="24"/>
          <w:lang w:val="en-US"/>
        </w:rPr>
      </w:pPr>
      <w:r w:rsidRPr="00976407">
        <w:rPr>
          <w:rFonts w:ascii="Cambria" w:hAnsi="Cambria"/>
          <w:color w:val="808080"/>
          <w:sz w:val="24"/>
          <w:lang w:val="en-US"/>
        </w:rPr>
        <w:t xml:space="preserve">I/We also authorize </w:t>
      </w:r>
      <w:r w:rsidR="00BA4048" w:rsidRPr="00976407">
        <w:rPr>
          <w:rFonts w:ascii="Cambria" w:hAnsi="Cambria"/>
          <w:color w:val="808080"/>
          <w:sz w:val="24"/>
          <w:lang w:val="en-US"/>
        </w:rPr>
        <w:t>MESC</w:t>
      </w:r>
      <w:r w:rsidRPr="00976407">
        <w:rPr>
          <w:rFonts w:ascii="Cambria" w:hAnsi="Cambria"/>
          <w:color w:val="808080"/>
          <w:sz w:val="24"/>
          <w:lang w:val="en-US"/>
        </w:rPr>
        <w:t xml:space="preserve"> or their authorized representatives to approach individuals, employers and firms to verify our competence and general reputation.</w:t>
      </w:r>
    </w:p>
    <w:p w:rsidR="00B76B25" w:rsidRPr="00976407" w:rsidRDefault="00B76B25" w:rsidP="0009495A">
      <w:pPr>
        <w:pStyle w:val="BodySingle"/>
        <w:tabs>
          <w:tab w:val="left" w:pos="720"/>
        </w:tabs>
        <w:ind w:right="-151"/>
        <w:jc w:val="both"/>
        <w:rPr>
          <w:rFonts w:ascii="Cambria" w:hAnsi="Cambria"/>
          <w:color w:val="808080"/>
          <w:sz w:val="24"/>
          <w:lang w:val="en-US"/>
        </w:rPr>
      </w:pPr>
    </w:p>
    <w:p w:rsidR="00B76B25" w:rsidRPr="00976407" w:rsidRDefault="00B76B25" w:rsidP="0009495A">
      <w:pPr>
        <w:pStyle w:val="BodySingle"/>
        <w:numPr>
          <w:ilvl w:val="0"/>
          <w:numId w:val="7"/>
        </w:numPr>
        <w:tabs>
          <w:tab w:val="left" w:pos="720"/>
        </w:tabs>
        <w:ind w:left="720" w:right="29"/>
        <w:jc w:val="both"/>
        <w:rPr>
          <w:rFonts w:ascii="Cambria" w:hAnsi="Cambria"/>
          <w:color w:val="808080"/>
          <w:sz w:val="24"/>
          <w:lang w:val="en-US"/>
        </w:rPr>
      </w:pPr>
      <w:r w:rsidRPr="00976407">
        <w:rPr>
          <w:rFonts w:ascii="Cambria" w:hAnsi="Cambria"/>
          <w:color w:val="808080"/>
          <w:sz w:val="24"/>
          <w:lang w:val="en-US"/>
        </w:rPr>
        <w:t xml:space="preserve">We understand that </w:t>
      </w:r>
      <w:r w:rsidR="00BA4048" w:rsidRPr="00976407">
        <w:rPr>
          <w:rFonts w:ascii="Cambria" w:hAnsi="Cambria"/>
          <w:color w:val="808080"/>
          <w:sz w:val="24"/>
          <w:lang w:val="en-US"/>
        </w:rPr>
        <w:t>MESC</w:t>
      </w:r>
      <w:r w:rsidRPr="00976407">
        <w:rPr>
          <w:rFonts w:ascii="Cambria" w:hAnsi="Cambria"/>
          <w:color w:val="808080"/>
          <w:sz w:val="24"/>
          <w:lang w:val="en-US"/>
        </w:rPr>
        <w:t xml:space="preserve"> will be at liberty to finalize bid parameters and issue RFQ/RFP for the project at a later stage.</w:t>
      </w:r>
    </w:p>
    <w:p w:rsidR="00B76B25" w:rsidRPr="00976407" w:rsidRDefault="00B76B25" w:rsidP="0009495A">
      <w:pPr>
        <w:pStyle w:val="BodySingle"/>
        <w:tabs>
          <w:tab w:val="left" w:pos="720"/>
        </w:tabs>
        <w:jc w:val="both"/>
        <w:rPr>
          <w:rFonts w:ascii="Cambria" w:hAnsi="Cambria"/>
          <w:color w:val="808080"/>
          <w:sz w:val="24"/>
          <w:lang w:val="en-US"/>
        </w:rPr>
      </w:pPr>
    </w:p>
    <w:p w:rsidR="00B76B25" w:rsidRPr="00976407" w:rsidRDefault="00B76B25" w:rsidP="0009495A">
      <w:pPr>
        <w:pStyle w:val="BodySingle"/>
        <w:tabs>
          <w:tab w:val="left" w:pos="720"/>
        </w:tabs>
        <w:jc w:val="both"/>
        <w:rPr>
          <w:rFonts w:ascii="Cambria" w:hAnsi="Cambria"/>
          <w:b/>
          <w:bCs/>
          <w:color w:val="808080"/>
          <w:sz w:val="24"/>
          <w:lang w:val="en-US"/>
        </w:rPr>
      </w:pPr>
      <w:r w:rsidRPr="00976407">
        <w:rPr>
          <w:rFonts w:ascii="Cambria" w:hAnsi="Cambria"/>
          <w:b/>
          <w:bCs/>
          <w:color w:val="808080"/>
          <w:sz w:val="24"/>
          <w:lang w:val="en-US"/>
        </w:rPr>
        <w:t>Signature(s) of Applicant(s)</w:t>
      </w:r>
    </w:p>
    <w:p w:rsidR="00B76B25" w:rsidRPr="00976407" w:rsidRDefault="00B76B25" w:rsidP="0009495A">
      <w:pPr>
        <w:pStyle w:val="BodySingle"/>
        <w:tabs>
          <w:tab w:val="left" w:pos="720"/>
        </w:tabs>
        <w:jc w:val="both"/>
        <w:rPr>
          <w:rFonts w:ascii="Cambria" w:hAnsi="Cambria"/>
          <w:color w:val="808080"/>
          <w:sz w:val="24"/>
          <w:lang w:val="en-US"/>
        </w:rPr>
      </w:pPr>
    </w:p>
    <w:p w:rsidR="00B76B25" w:rsidRPr="00976407" w:rsidRDefault="00B76B25" w:rsidP="0009495A">
      <w:pPr>
        <w:pStyle w:val="BodySingle"/>
        <w:tabs>
          <w:tab w:val="left" w:pos="720"/>
        </w:tabs>
        <w:jc w:val="both"/>
        <w:rPr>
          <w:rFonts w:ascii="Cambria" w:hAnsi="Cambria"/>
          <w:color w:val="808080"/>
          <w:sz w:val="24"/>
          <w:lang w:val="en-US"/>
        </w:rPr>
      </w:pPr>
      <w:r w:rsidRPr="00976407">
        <w:rPr>
          <w:rFonts w:ascii="Cambria" w:hAnsi="Cambria"/>
          <w:color w:val="808080"/>
          <w:sz w:val="24"/>
          <w:lang w:val="en-US"/>
        </w:rPr>
        <w:t>Enclosures</w:t>
      </w:r>
    </w:p>
    <w:p w:rsidR="00B76B25" w:rsidRPr="00976407" w:rsidRDefault="00B76B25" w:rsidP="0009495A">
      <w:pPr>
        <w:pStyle w:val="BodySingle"/>
        <w:tabs>
          <w:tab w:val="left" w:pos="720"/>
        </w:tabs>
        <w:jc w:val="both"/>
        <w:rPr>
          <w:rFonts w:ascii="Cambria" w:hAnsi="Cambria"/>
          <w:color w:val="808080"/>
          <w:sz w:val="24"/>
          <w:lang w:val="en-US"/>
        </w:rPr>
      </w:pPr>
      <w:r w:rsidRPr="00976407">
        <w:rPr>
          <w:rFonts w:ascii="Cambria" w:hAnsi="Cambria"/>
          <w:color w:val="808080"/>
          <w:sz w:val="24"/>
          <w:lang w:val="en-US"/>
        </w:rPr>
        <w:t xml:space="preserve">Seal of applicant </w:t>
      </w:r>
    </w:p>
    <w:p w:rsidR="00B76B25" w:rsidRPr="00976407" w:rsidRDefault="00B76B25" w:rsidP="0009495A">
      <w:pPr>
        <w:pStyle w:val="BodySingle"/>
        <w:tabs>
          <w:tab w:val="left" w:pos="720"/>
        </w:tabs>
        <w:jc w:val="both"/>
        <w:rPr>
          <w:rFonts w:ascii="Cambria" w:hAnsi="Cambria"/>
          <w:color w:val="808080"/>
          <w:sz w:val="24"/>
          <w:lang w:val="en-US"/>
        </w:rPr>
      </w:pPr>
      <w:r w:rsidRPr="00976407">
        <w:rPr>
          <w:rFonts w:ascii="Cambria" w:hAnsi="Cambria"/>
          <w:color w:val="808080"/>
          <w:sz w:val="24"/>
          <w:lang w:val="en-US"/>
        </w:rPr>
        <w:t>Date of submission</w:t>
      </w:r>
    </w:p>
    <w:p w:rsidR="00B76B25" w:rsidRPr="00976407" w:rsidRDefault="00B76B25" w:rsidP="0009495A">
      <w:pPr>
        <w:pStyle w:val="Heading1"/>
        <w:spacing w:before="69" w:line="275" w:lineRule="exact"/>
        <w:ind w:right="414"/>
        <w:jc w:val="both"/>
        <w:rPr>
          <w:rFonts w:ascii="Cambria" w:hAnsi="Cambria"/>
          <w:color w:val="808080"/>
          <w:spacing w:val="-1"/>
        </w:rPr>
      </w:pPr>
    </w:p>
    <w:p w:rsidR="007F68FF" w:rsidRPr="00976407" w:rsidRDefault="007F68FF" w:rsidP="0009495A">
      <w:pPr>
        <w:spacing w:after="200" w:line="276" w:lineRule="auto"/>
        <w:jc w:val="both"/>
        <w:rPr>
          <w:rFonts w:ascii="Cambria" w:hAnsi="Cambria"/>
          <w:b/>
          <w:bCs/>
          <w:color w:val="808080"/>
          <w:spacing w:val="-1"/>
        </w:rPr>
      </w:pPr>
      <w:r w:rsidRPr="00976407">
        <w:rPr>
          <w:rFonts w:ascii="Cambria" w:hAnsi="Cambria"/>
          <w:color w:val="808080"/>
          <w:spacing w:val="-1"/>
        </w:rPr>
        <w:br w:type="page"/>
      </w:r>
    </w:p>
    <w:p w:rsidR="00B76B25" w:rsidRPr="00976407" w:rsidRDefault="00B76B25" w:rsidP="0009495A">
      <w:pPr>
        <w:pStyle w:val="Heading1"/>
        <w:spacing w:before="69" w:line="275" w:lineRule="exact"/>
        <w:ind w:right="414"/>
        <w:jc w:val="both"/>
        <w:rPr>
          <w:rFonts w:ascii="Cambria" w:hAnsi="Cambria"/>
          <w:b w:val="0"/>
          <w:bCs w:val="0"/>
          <w:color w:val="808080"/>
        </w:rPr>
      </w:pPr>
      <w:bookmarkStart w:id="19" w:name="_Toc455137372"/>
      <w:r w:rsidRPr="00976407">
        <w:rPr>
          <w:rFonts w:ascii="Cambria" w:hAnsi="Cambria"/>
          <w:color w:val="808080"/>
          <w:spacing w:val="-1"/>
        </w:rPr>
        <w:t>FORM</w:t>
      </w:r>
      <w:r w:rsidR="00503CFD" w:rsidRPr="00976407">
        <w:rPr>
          <w:rFonts w:ascii="Cambria" w:hAnsi="Cambria"/>
          <w:color w:val="808080"/>
          <w:spacing w:val="-1"/>
        </w:rPr>
        <w:t xml:space="preserve"> </w:t>
      </w:r>
      <w:r w:rsidRPr="00976407">
        <w:rPr>
          <w:rFonts w:ascii="Cambria" w:hAnsi="Cambria"/>
          <w:color w:val="808080"/>
        </w:rPr>
        <w:t>A</w:t>
      </w:r>
      <w:bookmarkEnd w:id="19"/>
    </w:p>
    <w:p w:rsidR="00B76B25" w:rsidRPr="00976407" w:rsidRDefault="005117BF" w:rsidP="0009495A">
      <w:pPr>
        <w:spacing w:line="275" w:lineRule="exact"/>
        <w:ind w:right="423"/>
        <w:jc w:val="both"/>
        <w:rPr>
          <w:rFonts w:ascii="Cambria" w:hAnsi="Cambria"/>
          <w:color w:val="808080"/>
        </w:rPr>
      </w:pPr>
      <w:r w:rsidRPr="00976407">
        <w:rPr>
          <w:rFonts w:ascii="Cambria" w:hAnsi="Cambria"/>
          <w:b/>
          <w:color w:val="808080"/>
          <w:spacing w:val="-1"/>
        </w:rPr>
        <w:t>Salient features</w:t>
      </w:r>
      <w:r w:rsidR="00B76B25" w:rsidRPr="00976407">
        <w:rPr>
          <w:rFonts w:ascii="Cambria" w:hAnsi="Cambria"/>
          <w:b/>
          <w:color w:val="808080"/>
        </w:rPr>
        <w:t xml:space="preserve"> /</w:t>
      </w:r>
      <w:r w:rsidR="00B76B25" w:rsidRPr="00976407">
        <w:rPr>
          <w:rFonts w:ascii="Cambria" w:hAnsi="Cambria"/>
          <w:b/>
          <w:color w:val="808080"/>
          <w:spacing w:val="-1"/>
        </w:rPr>
        <w:t>suggestions</w:t>
      </w:r>
      <w:r w:rsidR="00B76B25" w:rsidRPr="00976407">
        <w:rPr>
          <w:rFonts w:ascii="Cambria" w:hAnsi="Cambria"/>
          <w:b/>
          <w:color w:val="808080"/>
        </w:rPr>
        <w:t xml:space="preserve"> of</w:t>
      </w:r>
      <w:r w:rsidRPr="00976407">
        <w:rPr>
          <w:rFonts w:ascii="Cambria" w:hAnsi="Cambria"/>
          <w:b/>
          <w:color w:val="808080"/>
        </w:rPr>
        <w:t xml:space="preserve"> </w:t>
      </w:r>
      <w:r w:rsidR="00B76B25" w:rsidRPr="00976407">
        <w:rPr>
          <w:rFonts w:ascii="Cambria" w:hAnsi="Cambria"/>
          <w:b/>
          <w:color w:val="808080"/>
        </w:rPr>
        <w:t>the</w:t>
      </w:r>
      <w:r w:rsidRPr="00976407">
        <w:rPr>
          <w:rFonts w:ascii="Cambria" w:hAnsi="Cambria"/>
          <w:b/>
          <w:color w:val="808080"/>
        </w:rPr>
        <w:t xml:space="preserve"> </w:t>
      </w:r>
      <w:r w:rsidR="00B76B25" w:rsidRPr="00976407">
        <w:rPr>
          <w:rFonts w:ascii="Cambria" w:hAnsi="Cambria"/>
          <w:b/>
          <w:color w:val="808080"/>
          <w:spacing w:val="-1"/>
        </w:rPr>
        <w:t>applicants</w:t>
      </w:r>
      <w:r w:rsidRPr="00976407">
        <w:rPr>
          <w:rFonts w:ascii="Cambria" w:hAnsi="Cambria"/>
          <w:b/>
          <w:color w:val="808080"/>
          <w:spacing w:val="-1"/>
        </w:rPr>
        <w:t xml:space="preserve"> </w:t>
      </w:r>
      <w:r w:rsidR="00B76B25" w:rsidRPr="00976407">
        <w:rPr>
          <w:rFonts w:ascii="Cambria" w:hAnsi="Cambria"/>
          <w:b/>
          <w:color w:val="808080"/>
          <w:spacing w:val="-3"/>
        </w:rPr>
        <w:t>at</w:t>
      </w:r>
      <w:r w:rsidRPr="00976407">
        <w:rPr>
          <w:rFonts w:ascii="Cambria" w:hAnsi="Cambria"/>
          <w:b/>
          <w:color w:val="808080"/>
          <w:spacing w:val="-3"/>
        </w:rPr>
        <w:t xml:space="preserve"> </w:t>
      </w:r>
      <w:r w:rsidR="00B76B25" w:rsidRPr="00976407">
        <w:rPr>
          <w:rFonts w:ascii="Cambria" w:hAnsi="Cambria"/>
          <w:b/>
          <w:color w:val="808080"/>
        </w:rPr>
        <w:t>a</w:t>
      </w:r>
      <w:r w:rsidRPr="00976407">
        <w:rPr>
          <w:rFonts w:ascii="Cambria" w:hAnsi="Cambria"/>
          <w:b/>
          <w:color w:val="808080"/>
        </w:rPr>
        <w:t xml:space="preserve"> </w:t>
      </w:r>
      <w:r w:rsidR="00B76B25" w:rsidRPr="00976407">
        <w:rPr>
          <w:rFonts w:ascii="Cambria" w:hAnsi="Cambria"/>
          <w:b/>
          <w:color w:val="808080"/>
          <w:spacing w:val="-1"/>
        </w:rPr>
        <w:t>glance</w:t>
      </w:r>
    </w:p>
    <w:p w:rsidR="00B76B25" w:rsidRPr="00976407" w:rsidRDefault="00B76B25" w:rsidP="0009495A">
      <w:pPr>
        <w:spacing w:line="200" w:lineRule="exact"/>
        <w:jc w:val="both"/>
        <w:rPr>
          <w:rFonts w:ascii="Cambria" w:hAnsi="Cambria"/>
          <w:color w:val="808080"/>
          <w:sz w:val="20"/>
          <w:szCs w:val="20"/>
        </w:rPr>
      </w:pPr>
    </w:p>
    <w:p w:rsidR="00B76B25" w:rsidRPr="00976407" w:rsidRDefault="00B76B25" w:rsidP="0009495A">
      <w:pPr>
        <w:spacing w:before="3" w:line="200" w:lineRule="exact"/>
        <w:jc w:val="both"/>
        <w:rPr>
          <w:rFonts w:ascii="Cambria" w:hAnsi="Cambria"/>
          <w:color w:val="808080"/>
          <w:sz w:val="20"/>
          <w:szCs w:val="20"/>
        </w:rPr>
      </w:pPr>
    </w:p>
    <w:tbl>
      <w:tblPr>
        <w:tblW w:w="4979" w:type="pct"/>
        <w:tblCellMar>
          <w:left w:w="0" w:type="dxa"/>
          <w:right w:w="0" w:type="dxa"/>
        </w:tblCellMar>
        <w:tblLook w:val="01E0"/>
      </w:tblPr>
      <w:tblGrid>
        <w:gridCol w:w="809"/>
        <w:gridCol w:w="7477"/>
      </w:tblGrid>
      <w:tr w:rsidR="00225793" w:rsidRPr="00976407" w:rsidTr="00225793">
        <w:trPr>
          <w:trHeight w:hRule="exact" w:val="454"/>
        </w:trPr>
        <w:tc>
          <w:tcPr>
            <w:tcW w:w="5000" w:type="pct"/>
            <w:gridSpan w:val="2"/>
            <w:tcBorders>
              <w:top w:val="single" w:sz="5" w:space="0" w:color="000000"/>
              <w:left w:val="single" w:sz="5" w:space="0" w:color="000000"/>
              <w:bottom w:val="single" w:sz="5" w:space="0" w:color="000000"/>
              <w:right w:val="single" w:sz="5" w:space="0" w:color="000000"/>
            </w:tcBorders>
          </w:tcPr>
          <w:p w:rsidR="00225793" w:rsidRPr="00976407" w:rsidRDefault="00225793" w:rsidP="0009495A">
            <w:pPr>
              <w:pStyle w:val="TableParagraph"/>
              <w:spacing w:line="267" w:lineRule="exact"/>
              <w:ind w:left="99"/>
              <w:jc w:val="both"/>
              <w:rPr>
                <w:rFonts w:ascii="Cambria" w:eastAsia="Times New Roman" w:hAnsi="Cambria"/>
                <w:color w:val="808080"/>
                <w:sz w:val="24"/>
                <w:szCs w:val="24"/>
              </w:rPr>
            </w:pPr>
            <w:r w:rsidRPr="00976407">
              <w:rPr>
                <w:rFonts w:ascii="Cambria" w:hAnsi="Cambria"/>
                <w:b/>
                <w:color w:val="808080"/>
                <w:spacing w:val="-2"/>
                <w:sz w:val="24"/>
              </w:rPr>
              <w:t>Name</w:t>
            </w:r>
            <w:r w:rsidR="005117BF" w:rsidRPr="00976407">
              <w:rPr>
                <w:rFonts w:ascii="Cambria" w:hAnsi="Cambria"/>
                <w:b/>
                <w:color w:val="808080"/>
                <w:spacing w:val="-2"/>
                <w:sz w:val="24"/>
              </w:rPr>
              <w:t xml:space="preserve"> </w:t>
            </w:r>
            <w:r w:rsidRPr="00976407">
              <w:rPr>
                <w:rFonts w:ascii="Cambria" w:hAnsi="Cambria"/>
                <w:b/>
                <w:color w:val="808080"/>
                <w:spacing w:val="-2"/>
                <w:sz w:val="24"/>
              </w:rPr>
              <w:t>of</w:t>
            </w:r>
            <w:r w:rsidR="005117BF" w:rsidRPr="00976407">
              <w:rPr>
                <w:rFonts w:ascii="Cambria" w:hAnsi="Cambria"/>
                <w:b/>
                <w:color w:val="808080"/>
                <w:spacing w:val="-2"/>
                <w:sz w:val="24"/>
              </w:rPr>
              <w:t xml:space="preserve"> </w:t>
            </w:r>
            <w:r w:rsidRPr="00976407">
              <w:rPr>
                <w:rFonts w:ascii="Cambria" w:hAnsi="Cambria"/>
                <w:b/>
                <w:color w:val="808080"/>
                <w:spacing w:val="-1"/>
                <w:sz w:val="24"/>
              </w:rPr>
              <w:t>Applicant:</w:t>
            </w:r>
          </w:p>
        </w:tc>
      </w:tr>
      <w:tr w:rsidR="00225793" w:rsidRPr="00976407" w:rsidTr="00225793">
        <w:trPr>
          <w:trHeight w:hRule="exact" w:val="454"/>
        </w:trPr>
        <w:tc>
          <w:tcPr>
            <w:tcW w:w="5000" w:type="pct"/>
            <w:gridSpan w:val="2"/>
            <w:tcBorders>
              <w:top w:val="single" w:sz="5" w:space="0" w:color="000000"/>
              <w:left w:val="single" w:sz="5" w:space="0" w:color="000000"/>
              <w:bottom w:val="single" w:sz="5" w:space="0" w:color="000000"/>
              <w:right w:val="single" w:sz="5" w:space="0" w:color="000000"/>
            </w:tcBorders>
          </w:tcPr>
          <w:p w:rsidR="00225793" w:rsidRPr="00976407" w:rsidRDefault="00225793" w:rsidP="0009495A">
            <w:pPr>
              <w:pStyle w:val="TableParagraph"/>
              <w:spacing w:line="296" w:lineRule="auto"/>
              <w:ind w:left="99" w:right="105"/>
              <w:jc w:val="both"/>
              <w:rPr>
                <w:rFonts w:ascii="Cambria" w:hAnsi="Cambria"/>
                <w:b/>
                <w:color w:val="808080"/>
                <w:spacing w:val="-1"/>
                <w:sz w:val="24"/>
              </w:rPr>
            </w:pPr>
            <w:r w:rsidRPr="00976407">
              <w:rPr>
                <w:rFonts w:ascii="Cambria" w:hAnsi="Cambria"/>
                <w:b/>
                <w:color w:val="808080"/>
                <w:spacing w:val="-1"/>
                <w:sz w:val="24"/>
              </w:rPr>
              <w:t>Please provide a brief write up in the following areas:</w:t>
            </w:r>
          </w:p>
        </w:tc>
      </w:tr>
      <w:tr w:rsidR="009712EB" w:rsidRPr="00976407" w:rsidTr="009712EB">
        <w:trPr>
          <w:trHeight w:hRule="exact" w:val="1435"/>
        </w:trPr>
        <w:tc>
          <w:tcPr>
            <w:tcW w:w="488" w:type="pct"/>
            <w:tcBorders>
              <w:top w:val="single" w:sz="5" w:space="0" w:color="000000"/>
              <w:left w:val="single" w:sz="5" w:space="0" w:color="000000"/>
              <w:bottom w:val="single" w:sz="5" w:space="0" w:color="000000"/>
              <w:right w:val="single" w:sz="5" w:space="0" w:color="000000"/>
            </w:tcBorders>
          </w:tcPr>
          <w:p w:rsidR="009712EB" w:rsidRPr="00976407" w:rsidRDefault="00225793" w:rsidP="0009495A">
            <w:pPr>
              <w:pStyle w:val="TableParagraph"/>
              <w:spacing w:line="267" w:lineRule="exact"/>
              <w:ind w:left="104"/>
              <w:jc w:val="both"/>
              <w:rPr>
                <w:rFonts w:ascii="Cambria" w:eastAsia="Times New Roman" w:hAnsi="Cambria"/>
                <w:color w:val="808080"/>
                <w:sz w:val="24"/>
                <w:szCs w:val="24"/>
              </w:rPr>
            </w:pPr>
            <w:r w:rsidRPr="00976407">
              <w:rPr>
                <w:rFonts w:ascii="Cambria" w:hAnsi="Cambria"/>
                <w:color w:val="808080"/>
                <w:sz w:val="24"/>
              </w:rPr>
              <w:t>1</w:t>
            </w:r>
          </w:p>
        </w:tc>
        <w:tc>
          <w:tcPr>
            <w:tcW w:w="4512" w:type="pct"/>
            <w:tcBorders>
              <w:top w:val="single" w:sz="5" w:space="0" w:color="000000"/>
              <w:left w:val="single" w:sz="5" w:space="0" w:color="000000"/>
              <w:bottom w:val="single" w:sz="5" w:space="0" w:color="000000"/>
              <w:right w:val="single" w:sz="5" w:space="0" w:color="000000"/>
            </w:tcBorders>
          </w:tcPr>
          <w:p w:rsidR="009712EB" w:rsidRPr="00976407" w:rsidRDefault="00D1381C" w:rsidP="0009495A">
            <w:pPr>
              <w:pStyle w:val="TableParagraph"/>
              <w:spacing w:line="296" w:lineRule="auto"/>
              <w:ind w:left="99" w:right="105"/>
              <w:jc w:val="both"/>
              <w:rPr>
                <w:rFonts w:ascii="Cambria" w:eastAsia="Times New Roman" w:hAnsi="Cambria"/>
                <w:color w:val="808080"/>
                <w:sz w:val="24"/>
                <w:szCs w:val="24"/>
              </w:rPr>
            </w:pPr>
            <w:r w:rsidRPr="00976407">
              <w:rPr>
                <w:rFonts w:ascii="Cambria" w:hAnsi="Cambria"/>
                <w:color w:val="808080"/>
                <w:spacing w:val="3"/>
                <w:sz w:val="24"/>
              </w:rPr>
              <w:t>M&amp;E</w:t>
            </w:r>
            <w:r w:rsidR="009712EB" w:rsidRPr="00976407">
              <w:rPr>
                <w:rFonts w:ascii="Cambria" w:hAnsi="Cambria"/>
                <w:color w:val="808080"/>
                <w:spacing w:val="3"/>
                <w:sz w:val="24"/>
              </w:rPr>
              <w:t xml:space="preserve"> industry</w:t>
            </w:r>
            <w:r w:rsidR="00225793" w:rsidRPr="00976407">
              <w:rPr>
                <w:rFonts w:ascii="Cambria" w:hAnsi="Cambria"/>
                <w:color w:val="808080"/>
                <w:spacing w:val="3"/>
                <w:sz w:val="24"/>
              </w:rPr>
              <w:t xml:space="preserve"> experience</w:t>
            </w:r>
            <w:r w:rsidR="009712EB" w:rsidRPr="00976407">
              <w:rPr>
                <w:rFonts w:ascii="Cambria" w:hAnsi="Cambria"/>
                <w:color w:val="808080"/>
                <w:spacing w:val="3"/>
                <w:sz w:val="24"/>
              </w:rPr>
              <w:t xml:space="preserve">, </w:t>
            </w:r>
            <w:r w:rsidR="009712EB" w:rsidRPr="00976407">
              <w:rPr>
                <w:rFonts w:ascii="Cambria" w:hAnsi="Cambria"/>
                <w:color w:val="808080"/>
                <w:spacing w:val="-1"/>
                <w:sz w:val="24"/>
              </w:rPr>
              <w:t>operating higher education institution, skill development institution or a center of excellence. (2 pages, necessary supporting documents may be attached as separate annexures)</w:t>
            </w:r>
          </w:p>
        </w:tc>
      </w:tr>
      <w:tr w:rsidR="009712EB" w:rsidRPr="00976407" w:rsidTr="00225793">
        <w:trPr>
          <w:trHeight w:hRule="exact" w:val="724"/>
        </w:trPr>
        <w:tc>
          <w:tcPr>
            <w:tcW w:w="488" w:type="pct"/>
            <w:tcBorders>
              <w:top w:val="single" w:sz="5" w:space="0" w:color="000000"/>
              <w:left w:val="single" w:sz="5" w:space="0" w:color="000000"/>
              <w:bottom w:val="single" w:sz="5" w:space="0" w:color="000000"/>
              <w:right w:val="single" w:sz="5" w:space="0" w:color="000000"/>
            </w:tcBorders>
          </w:tcPr>
          <w:p w:rsidR="009712EB" w:rsidRPr="00976407" w:rsidRDefault="00225793" w:rsidP="0009495A">
            <w:pPr>
              <w:pStyle w:val="TableParagraph"/>
              <w:spacing w:line="267" w:lineRule="exact"/>
              <w:ind w:left="104"/>
              <w:jc w:val="both"/>
              <w:rPr>
                <w:rFonts w:ascii="Cambria" w:hAnsi="Cambria"/>
                <w:color w:val="808080"/>
                <w:sz w:val="24"/>
              </w:rPr>
            </w:pPr>
            <w:r w:rsidRPr="00976407">
              <w:rPr>
                <w:rFonts w:ascii="Cambria" w:hAnsi="Cambria"/>
                <w:color w:val="808080"/>
                <w:sz w:val="24"/>
              </w:rPr>
              <w:t>2</w:t>
            </w:r>
          </w:p>
        </w:tc>
        <w:tc>
          <w:tcPr>
            <w:tcW w:w="4512" w:type="pct"/>
            <w:tcBorders>
              <w:top w:val="single" w:sz="5" w:space="0" w:color="000000"/>
              <w:left w:val="single" w:sz="5" w:space="0" w:color="000000"/>
              <w:bottom w:val="single" w:sz="5" w:space="0" w:color="000000"/>
              <w:right w:val="single" w:sz="5" w:space="0" w:color="000000"/>
            </w:tcBorders>
          </w:tcPr>
          <w:p w:rsidR="009712EB" w:rsidRPr="00976407" w:rsidRDefault="00225793" w:rsidP="0009495A">
            <w:pPr>
              <w:pStyle w:val="TableParagraph"/>
              <w:spacing w:line="296" w:lineRule="auto"/>
              <w:ind w:left="99" w:right="105"/>
              <w:jc w:val="both"/>
              <w:rPr>
                <w:rFonts w:ascii="Cambria" w:hAnsi="Cambria"/>
                <w:color w:val="808080"/>
                <w:spacing w:val="-1"/>
                <w:sz w:val="24"/>
              </w:rPr>
            </w:pPr>
            <w:r w:rsidRPr="00976407">
              <w:rPr>
                <w:rFonts w:ascii="Cambria" w:hAnsi="Cambria"/>
                <w:color w:val="808080"/>
                <w:spacing w:val="-1"/>
                <w:sz w:val="24"/>
              </w:rPr>
              <w:t>Experience in f</w:t>
            </w:r>
            <w:r w:rsidR="009712EB" w:rsidRPr="00976407">
              <w:rPr>
                <w:rFonts w:ascii="Cambria" w:hAnsi="Cambria"/>
                <w:color w:val="808080"/>
                <w:spacing w:val="-1"/>
                <w:sz w:val="24"/>
              </w:rPr>
              <w:t>orming strategic alliances with industry players (1 page, necessary supporting documents may be attached as separate annexures)</w:t>
            </w:r>
          </w:p>
        </w:tc>
      </w:tr>
      <w:tr w:rsidR="009712EB" w:rsidRPr="00976407" w:rsidTr="00225793">
        <w:trPr>
          <w:trHeight w:hRule="exact" w:val="994"/>
        </w:trPr>
        <w:tc>
          <w:tcPr>
            <w:tcW w:w="488" w:type="pct"/>
            <w:tcBorders>
              <w:top w:val="single" w:sz="5" w:space="0" w:color="000000"/>
              <w:left w:val="single" w:sz="5" w:space="0" w:color="000000"/>
              <w:bottom w:val="single" w:sz="5" w:space="0" w:color="000000"/>
              <w:right w:val="single" w:sz="5" w:space="0" w:color="000000"/>
            </w:tcBorders>
          </w:tcPr>
          <w:p w:rsidR="009712EB" w:rsidRPr="00976407" w:rsidRDefault="00225793" w:rsidP="0009495A">
            <w:pPr>
              <w:pStyle w:val="TableParagraph"/>
              <w:spacing w:line="267" w:lineRule="exact"/>
              <w:ind w:left="104"/>
              <w:jc w:val="both"/>
              <w:rPr>
                <w:rFonts w:ascii="Cambria" w:hAnsi="Cambria"/>
                <w:color w:val="808080"/>
                <w:sz w:val="24"/>
              </w:rPr>
            </w:pPr>
            <w:r w:rsidRPr="00976407">
              <w:rPr>
                <w:rFonts w:ascii="Cambria" w:hAnsi="Cambria"/>
                <w:color w:val="808080"/>
                <w:sz w:val="24"/>
              </w:rPr>
              <w:t>3</w:t>
            </w:r>
          </w:p>
        </w:tc>
        <w:tc>
          <w:tcPr>
            <w:tcW w:w="4512" w:type="pct"/>
            <w:tcBorders>
              <w:top w:val="single" w:sz="5" w:space="0" w:color="000000"/>
              <w:left w:val="single" w:sz="5" w:space="0" w:color="000000"/>
              <w:bottom w:val="single" w:sz="5" w:space="0" w:color="000000"/>
              <w:right w:val="single" w:sz="5" w:space="0" w:color="000000"/>
            </w:tcBorders>
          </w:tcPr>
          <w:p w:rsidR="009712EB" w:rsidRPr="00976407" w:rsidRDefault="00225793" w:rsidP="0009495A">
            <w:pPr>
              <w:pStyle w:val="TableParagraph"/>
              <w:spacing w:line="296" w:lineRule="auto"/>
              <w:ind w:left="99" w:right="105"/>
              <w:jc w:val="both"/>
              <w:rPr>
                <w:rFonts w:ascii="Cambria" w:hAnsi="Cambria"/>
                <w:color w:val="808080"/>
                <w:spacing w:val="-1"/>
                <w:sz w:val="24"/>
              </w:rPr>
            </w:pPr>
            <w:r w:rsidRPr="00976407">
              <w:rPr>
                <w:rFonts w:ascii="Cambria" w:hAnsi="Cambria"/>
                <w:color w:val="808080"/>
                <w:spacing w:val="-1"/>
                <w:sz w:val="24"/>
              </w:rPr>
              <w:t>Experience in IP generation, original content development and research (1 page, necessary supporting documents may be attached as separate annexures)</w:t>
            </w:r>
          </w:p>
        </w:tc>
      </w:tr>
      <w:tr w:rsidR="00225793" w:rsidRPr="00976407" w:rsidTr="00225793">
        <w:trPr>
          <w:trHeight w:hRule="exact" w:val="1066"/>
        </w:trPr>
        <w:tc>
          <w:tcPr>
            <w:tcW w:w="488" w:type="pct"/>
            <w:tcBorders>
              <w:top w:val="single" w:sz="5" w:space="0" w:color="000000"/>
              <w:left w:val="single" w:sz="5" w:space="0" w:color="000000"/>
              <w:bottom w:val="single" w:sz="5" w:space="0" w:color="000000"/>
              <w:right w:val="single" w:sz="5" w:space="0" w:color="000000"/>
            </w:tcBorders>
          </w:tcPr>
          <w:p w:rsidR="00225793" w:rsidRPr="00976407" w:rsidRDefault="00225793" w:rsidP="0009495A">
            <w:pPr>
              <w:pStyle w:val="TableParagraph"/>
              <w:spacing w:line="267" w:lineRule="exact"/>
              <w:ind w:left="104"/>
              <w:jc w:val="both"/>
              <w:rPr>
                <w:rFonts w:ascii="Cambria" w:hAnsi="Cambria"/>
                <w:color w:val="808080"/>
                <w:sz w:val="24"/>
              </w:rPr>
            </w:pPr>
            <w:r w:rsidRPr="00976407">
              <w:rPr>
                <w:rFonts w:ascii="Cambria" w:hAnsi="Cambria"/>
                <w:color w:val="808080"/>
                <w:sz w:val="24"/>
              </w:rPr>
              <w:t>4</w:t>
            </w:r>
          </w:p>
        </w:tc>
        <w:tc>
          <w:tcPr>
            <w:tcW w:w="4512" w:type="pct"/>
            <w:tcBorders>
              <w:top w:val="single" w:sz="5" w:space="0" w:color="000000"/>
              <w:left w:val="single" w:sz="5" w:space="0" w:color="000000"/>
              <w:bottom w:val="single" w:sz="5" w:space="0" w:color="000000"/>
              <w:right w:val="single" w:sz="5" w:space="0" w:color="000000"/>
            </w:tcBorders>
          </w:tcPr>
          <w:p w:rsidR="00225793" w:rsidRPr="00976407" w:rsidRDefault="00225793" w:rsidP="0009495A">
            <w:pPr>
              <w:pStyle w:val="TableParagraph"/>
              <w:spacing w:line="296" w:lineRule="auto"/>
              <w:ind w:left="99" w:right="105"/>
              <w:jc w:val="both"/>
              <w:rPr>
                <w:rFonts w:ascii="Cambria" w:hAnsi="Cambria"/>
                <w:color w:val="808080"/>
                <w:spacing w:val="-1"/>
                <w:sz w:val="24"/>
              </w:rPr>
            </w:pPr>
            <w:r w:rsidRPr="00976407">
              <w:rPr>
                <w:rFonts w:ascii="Cambria" w:hAnsi="Cambria"/>
                <w:color w:val="808080"/>
                <w:spacing w:val="-1"/>
                <w:sz w:val="24"/>
              </w:rPr>
              <w:t xml:space="preserve">Your views on the concept of </w:t>
            </w:r>
            <w:r w:rsidR="00D1381C" w:rsidRPr="00976407">
              <w:rPr>
                <w:rFonts w:ascii="Cambria" w:hAnsi="Cambria"/>
                <w:color w:val="808080"/>
                <w:spacing w:val="-1"/>
                <w:sz w:val="24"/>
              </w:rPr>
              <w:t>AWSTC</w:t>
            </w:r>
            <w:r w:rsidRPr="00976407">
              <w:rPr>
                <w:rFonts w:ascii="Cambria" w:hAnsi="Cambria"/>
                <w:color w:val="808080"/>
                <w:spacing w:val="-1"/>
                <w:sz w:val="24"/>
              </w:rPr>
              <w:t xml:space="preserve"> including critical success factors, key requirements and support required (2 pages, necessary supporting documents may be attached as separate annexures)</w:t>
            </w:r>
          </w:p>
        </w:tc>
      </w:tr>
      <w:tr w:rsidR="009712EB" w:rsidRPr="00976407" w:rsidTr="00225793">
        <w:trPr>
          <w:trHeight w:hRule="exact" w:val="1075"/>
        </w:trPr>
        <w:tc>
          <w:tcPr>
            <w:tcW w:w="488" w:type="pct"/>
            <w:tcBorders>
              <w:top w:val="single" w:sz="5" w:space="0" w:color="000000"/>
              <w:left w:val="single" w:sz="5" w:space="0" w:color="000000"/>
              <w:bottom w:val="single" w:sz="5" w:space="0" w:color="000000"/>
              <w:right w:val="single" w:sz="5" w:space="0" w:color="000000"/>
            </w:tcBorders>
          </w:tcPr>
          <w:p w:rsidR="009712EB" w:rsidRPr="00976407" w:rsidRDefault="00225793" w:rsidP="0009495A">
            <w:pPr>
              <w:pStyle w:val="TableParagraph"/>
              <w:spacing w:line="267" w:lineRule="exact"/>
              <w:ind w:left="104"/>
              <w:jc w:val="both"/>
              <w:rPr>
                <w:rFonts w:ascii="Cambria" w:hAnsi="Cambria"/>
                <w:color w:val="808080"/>
                <w:sz w:val="24"/>
              </w:rPr>
            </w:pPr>
            <w:r w:rsidRPr="00976407">
              <w:rPr>
                <w:rFonts w:ascii="Cambria" w:hAnsi="Cambria"/>
                <w:color w:val="808080"/>
                <w:sz w:val="24"/>
              </w:rPr>
              <w:t>5</w:t>
            </w:r>
          </w:p>
        </w:tc>
        <w:tc>
          <w:tcPr>
            <w:tcW w:w="4512" w:type="pct"/>
            <w:tcBorders>
              <w:top w:val="single" w:sz="5" w:space="0" w:color="000000"/>
              <w:left w:val="single" w:sz="5" w:space="0" w:color="000000"/>
              <w:bottom w:val="single" w:sz="5" w:space="0" w:color="000000"/>
              <w:right w:val="single" w:sz="5" w:space="0" w:color="000000"/>
            </w:tcBorders>
          </w:tcPr>
          <w:p w:rsidR="009712EB" w:rsidRPr="00976407" w:rsidRDefault="009712EB" w:rsidP="0009495A">
            <w:pPr>
              <w:pStyle w:val="TableParagraph"/>
              <w:spacing w:line="296" w:lineRule="auto"/>
              <w:ind w:left="99" w:right="105"/>
              <w:jc w:val="both"/>
              <w:rPr>
                <w:rFonts w:ascii="Cambria" w:hAnsi="Cambria"/>
                <w:color w:val="808080"/>
                <w:spacing w:val="-1"/>
                <w:sz w:val="24"/>
              </w:rPr>
            </w:pPr>
            <w:r w:rsidRPr="00976407">
              <w:rPr>
                <w:rFonts w:ascii="Cambria" w:hAnsi="Cambria"/>
                <w:color w:val="808080"/>
                <w:spacing w:val="-1"/>
                <w:sz w:val="24"/>
              </w:rPr>
              <w:t xml:space="preserve">Suggestions/ideas on possible models </w:t>
            </w:r>
            <w:r w:rsidR="00225793" w:rsidRPr="00976407">
              <w:rPr>
                <w:rFonts w:ascii="Cambria" w:hAnsi="Cambria"/>
                <w:color w:val="808080"/>
                <w:spacing w:val="-1"/>
                <w:sz w:val="24"/>
              </w:rPr>
              <w:t xml:space="preserve">of engaging academic partner and </w:t>
            </w:r>
            <w:r w:rsidRPr="00976407">
              <w:rPr>
                <w:rFonts w:ascii="Cambria" w:hAnsi="Cambria"/>
                <w:color w:val="808080"/>
                <w:spacing w:val="-1"/>
                <w:sz w:val="24"/>
              </w:rPr>
              <w:t xml:space="preserve">bid parameters in </w:t>
            </w:r>
            <w:r w:rsidR="00225793" w:rsidRPr="00976407">
              <w:rPr>
                <w:rFonts w:ascii="Cambria" w:hAnsi="Cambria"/>
                <w:color w:val="808080"/>
                <w:spacing w:val="-1"/>
                <w:sz w:val="24"/>
              </w:rPr>
              <w:t>selection of academic partner (1 page, necessary supporting documents may be attached as separate annexures)</w:t>
            </w:r>
          </w:p>
        </w:tc>
      </w:tr>
    </w:tbl>
    <w:p w:rsidR="00B76B25" w:rsidRPr="00976407" w:rsidRDefault="00B76B25" w:rsidP="0009495A">
      <w:pPr>
        <w:pStyle w:val="Heading1"/>
        <w:spacing w:before="69" w:line="275" w:lineRule="exact"/>
        <w:ind w:right="414"/>
        <w:jc w:val="both"/>
        <w:rPr>
          <w:rFonts w:ascii="Cambria" w:hAnsi="Cambria"/>
          <w:color w:val="808080"/>
        </w:rPr>
      </w:pPr>
      <w:r w:rsidRPr="00976407">
        <w:rPr>
          <w:rFonts w:ascii="Cambria" w:hAnsi="Cambria"/>
          <w:color w:val="808080"/>
          <w:spacing w:val="-1"/>
        </w:rPr>
        <w:br w:type="page"/>
      </w:r>
      <w:bookmarkStart w:id="20" w:name="_Toc455137373"/>
      <w:r w:rsidRPr="00976407">
        <w:rPr>
          <w:rFonts w:ascii="Cambria" w:hAnsi="Cambria"/>
          <w:color w:val="808080"/>
          <w:spacing w:val="-1"/>
        </w:rPr>
        <w:lastRenderedPageBreak/>
        <w:t>FORM B</w:t>
      </w:r>
      <w:bookmarkEnd w:id="20"/>
    </w:p>
    <w:p w:rsidR="00B76B25" w:rsidRPr="00976407" w:rsidRDefault="00B76B25" w:rsidP="0009495A">
      <w:pPr>
        <w:pStyle w:val="BodySingle"/>
        <w:tabs>
          <w:tab w:val="left" w:pos="720"/>
        </w:tabs>
        <w:jc w:val="both"/>
        <w:rPr>
          <w:rFonts w:ascii="Cambria" w:hAnsi="Cambria"/>
          <w:color w:val="808080"/>
          <w:sz w:val="32"/>
          <w:lang w:val="en-US"/>
        </w:rPr>
      </w:pPr>
    </w:p>
    <w:tbl>
      <w:tblPr>
        <w:tblW w:w="5606" w:type="pct"/>
        <w:tblLayout w:type="fixed"/>
        <w:tblCellMar>
          <w:left w:w="0" w:type="dxa"/>
          <w:right w:w="0" w:type="dxa"/>
        </w:tblCellMar>
        <w:tblLook w:val="01E0"/>
      </w:tblPr>
      <w:tblGrid>
        <w:gridCol w:w="448"/>
        <w:gridCol w:w="8850"/>
        <w:gridCol w:w="32"/>
      </w:tblGrid>
      <w:tr w:rsidR="00B76B25" w:rsidRPr="00976407" w:rsidTr="005117BF">
        <w:trPr>
          <w:trHeight w:hRule="exact" w:val="624"/>
        </w:trPr>
        <w:tc>
          <w:tcPr>
            <w:tcW w:w="244" w:type="pct"/>
            <w:tcBorders>
              <w:top w:val="single" w:sz="5" w:space="0" w:color="000000"/>
              <w:left w:val="single" w:sz="5" w:space="0" w:color="000000"/>
              <w:bottom w:val="single" w:sz="5" w:space="0" w:color="000000"/>
              <w:right w:val="single" w:sz="5" w:space="0" w:color="000000"/>
            </w:tcBorders>
          </w:tcPr>
          <w:p w:rsidR="00B76B25" w:rsidRPr="00976407" w:rsidRDefault="00B76B25" w:rsidP="0009495A">
            <w:pPr>
              <w:pStyle w:val="TableParagraph"/>
              <w:spacing w:line="262" w:lineRule="exact"/>
              <w:ind w:left="104"/>
              <w:jc w:val="both"/>
              <w:rPr>
                <w:rFonts w:ascii="Cambria" w:eastAsia="Times New Roman" w:hAnsi="Cambria"/>
                <w:color w:val="808080"/>
                <w:sz w:val="24"/>
                <w:szCs w:val="24"/>
              </w:rPr>
            </w:pPr>
            <w:r w:rsidRPr="00976407">
              <w:rPr>
                <w:rFonts w:ascii="Cambria" w:hAnsi="Cambria"/>
                <w:color w:val="808080"/>
                <w:sz w:val="24"/>
              </w:rPr>
              <w:t>1</w:t>
            </w:r>
          </w:p>
        </w:tc>
        <w:tc>
          <w:tcPr>
            <w:tcW w:w="4746" w:type="pct"/>
            <w:tcBorders>
              <w:top w:val="single" w:sz="5" w:space="0" w:color="000000"/>
              <w:left w:val="single" w:sz="5" w:space="0" w:color="000000"/>
              <w:bottom w:val="single" w:sz="5" w:space="0" w:color="000000"/>
              <w:right w:val="single" w:sz="5" w:space="0" w:color="000000"/>
            </w:tcBorders>
          </w:tcPr>
          <w:p w:rsidR="00B76B25" w:rsidRPr="00976407" w:rsidRDefault="00B76B25" w:rsidP="0009495A">
            <w:pPr>
              <w:pStyle w:val="TableParagraph"/>
              <w:tabs>
                <w:tab w:val="left" w:pos="891"/>
                <w:tab w:val="left" w:pos="1294"/>
                <w:tab w:val="left" w:pos="2293"/>
                <w:tab w:val="left" w:pos="2706"/>
                <w:tab w:val="left" w:pos="3214"/>
                <w:tab w:val="left" w:pos="4314"/>
              </w:tabs>
              <w:spacing w:line="237" w:lineRule="auto"/>
              <w:ind w:left="104" w:right="99"/>
              <w:jc w:val="both"/>
              <w:rPr>
                <w:rFonts w:ascii="Cambria" w:eastAsia="Times New Roman" w:hAnsi="Cambria"/>
                <w:color w:val="808080"/>
                <w:sz w:val="24"/>
                <w:szCs w:val="24"/>
              </w:rPr>
            </w:pPr>
            <w:r w:rsidRPr="00976407">
              <w:rPr>
                <w:rFonts w:ascii="Cambria" w:hAnsi="Cambria"/>
                <w:color w:val="808080"/>
                <w:spacing w:val="-2"/>
                <w:sz w:val="24"/>
              </w:rPr>
              <w:t>Name</w:t>
            </w:r>
            <w:r w:rsidRPr="00976407">
              <w:rPr>
                <w:rFonts w:ascii="Cambria" w:hAnsi="Cambria"/>
                <w:color w:val="808080"/>
                <w:spacing w:val="-2"/>
                <w:sz w:val="24"/>
              </w:rPr>
              <w:tab/>
            </w:r>
            <w:r w:rsidRPr="00976407">
              <w:rPr>
                <w:rFonts w:ascii="Cambria" w:hAnsi="Cambria"/>
                <w:color w:val="808080"/>
                <w:sz w:val="24"/>
              </w:rPr>
              <w:t>&amp;</w:t>
            </w:r>
            <w:r w:rsidRPr="00976407">
              <w:rPr>
                <w:rFonts w:ascii="Cambria" w:hAnsi="Cambria"/>
                <w:color w:val="808080"/>
                <w:sz w:val="24"/>
              </w:rPr>
              <w:tab/>
            </w:r>
            <w:r w:rsidRPr="00976407">
              <w:rPr>
                <w:rFonts w:ascii="Cambria" w:hAnsi="Cambria"/>
                <w:color w:val="808080"/>
                <w:spacing w:val="-1"/>
                <w:sz w:val="24"/>
              </w:rPr>
              <w:t>Address</w:t>
            </w:r>
            <w:r w:rsidRPr="00976407">
              <w:rPr>
                <w:rFonts w:ascii="Cambria" w:hAnsi="Cambria"/>
                <w:color w:val="808080"/>
                <w:spacing w:val="-1"/>
                <w:sz w:val="24"/>
              </w:rPr>
              <w:tab/>
            </w:r>
            <w:r w:rsidRPr="00976407">
              <w:rPr>
                <w:rFonts w:ascii="Cambria" w:hAnsi="Cambria"/>
                <w:color w:val="808080"/>
                <w:spacing w:val="2"/>
                <w:sz w:val="24"/>
              </w:rPr>
              <w:t>of</w:t>
            </w:r>
            <w:r w:rsidRPr="00976407">
              <w:rPr>
                <w:rFonts w:ascii="Cambria" w:hAnsi="Cambria"/>
                <w:color w:val="808080"/>
                <w:spacing w:val="2"/>
                <w:sz w:val="24"/>
              </w:rPr>
              <w:tab/>
            </w:r>
            <w:r w:rsidRPr="00976407">
              <w:rPr>
                <w:rFonts w:ascii="Cambria" w:hAnsi="Cambria"/>
                <w:color w:val="808080"/>
                <w:sz w:val="24"/>
              </w:rPr>
              <w:t>the</w:t>
            </w:r>
            <w:r w:rsidRPr="00976407">
              <w:rPr>
                <w:rFonts w:ascii="Cambria" w:hAnsi="Cambria"/>
                <w:color w:val="808080"/>
                <w:sz w:val="24"/>
              </w:rPr>
              <w:tab/>
            </w:r>
            <w:r w:rsidRPr="00976407">
              <w:rPr>
                <w:rFonts w:ascii="Cambria" w:hAnsi="Cambria"/>
                <w:color w:val="808080"/>
                <w:spacing w:val="-1"/>
                <w:sz w:val="24"/>
              </w:rPr>
              <w:t>applicant with</w:t>
            </w:r>
            <w:r w:rsidR="005117BF" w:rsidRPr="00976407">
              <w:rPr>
                <w:rFonts w:ascii="Cambria" w:hAnsi="Cambria"/>
                <w:color w:val="808080"/>
                <w:spacing w:val="-1"/>
                <w:sz w:val="24"/>
              </w:rPr>
              <w:t xml:space="preserve"> </w:t>
            </w:r>
            <w:r w:rsidRPr="00976407">
              <w:rPr>
                <w:rFonts w:ascii="Cambria" w:hAnsi="Cambria"/>
                <w:color w:val="808080"/>
                <w:spacing w:val="-1"/>
                <w:sz w:val="24"/>
              </w:rPr>
              <w:t>Telephone</w:t>
            </w:r>
            <w:r w:rsidR="005117BF" w:rsidRPr="00976407">
              <w:rPr>
                <w:rFonts w:ascii="Cambria" w:hAnsi="Cambria"/>
                <w:color w:val="808080"/>
                <w:spacing w:val="-1"/>
                <w:sz w:val="24"/>
              </w:rPr>
              <w:t xml:space="preserve"> </w:t>
            </w:r>
            <w:r w:rsidRPr="00976407">
              <w:rPr>
                <w:rFonts w:ascii="Cambria" w:hAnsi="Cambria"/>
                <w:color w:val="808080"/>
                <w:sz w:val="24"/>
              </w:rPr>
              <w:t>No./Fax</w:t>
            </w:r>
            <w:r w:rsidR="005117BF" w:rsidRPr="00976407">
              <w:rPr>
                <w:rFonts w:ascii="Cambria" w:hAnsi="Cambria"/>
                <w:color w:val="808080"/>
                <w:sz w:val="24"/>
              </w:rPr>
              <w:t xml:space="preserve"> </w:t>
            </w:r>
            <w:r w:rsidRPr="00976407">
              <w:rPr>
                <w:rFonts w:ascii="Cambria" w:hAnsi="Cambria"/>
                <w:color w:val="808080"/>
                <w:spacing w:val="2"/>
                <w:sz w:val="24"/>
              </w:rPr>
              <w:t>No.</w:t>
            </w:r>
          </w:p>
        </w:tc>
        <w:tc>
          <w:tcPr>
            <w:tcW w:w="10" w:type="pct"/>
            <w:tcBorders>
              <w:top w:val="single" w:sz="5" w:space="0" w:color="000000"/>
              <w:left w:val="single" w:sz="5" w:space="0" w:color="000000"/>
              <w:bottom w:val="single" w:sz="5" w:space="0" w:color="000000"/>
              <w:right w:val="single" w:sz="5" w:space="0" w:color="000000"/>
            </w:tcBorders>
          </w:tcPr>
          <w:p w:rsidR="00B76B25" w:rsidRPr="00976407" w:rsidRDefault="00B76B25" w:rsidP="0009495A">
            <w:pPr>
              <w:jc w:val="both"/>
              <w:rPr>
                <w:rFonts w:ascii="Cambria" w:hAnsi="Cambria"/>
                <w:color w:val="808080"/>
              </w:rPr>
            </w:pPr>
          </w:p>
        </w:tc>
      </w:tr>
      <w:tr w:rsidR="00B76B25" w:rsidRPr="00976407" w:rsidTr="005117BF">
        <w:trPr>
          <w:trHeight w:hRule="exact" w:val="682"/>
        </w:trPr>
        <w:tc>
          <w:tcPr>
            <w:tcW w:w="244" w:type="pct"/>
            <w:tcBorders>
              <w:top w:val="single" w:sz="5" w:space="0" w:color="000000"/>
              <w:left w:val="single" w:sz="5" w:space="0" w:color="000000"/>
              <w:bottom w:val="single" w:sz="5" w:space="0" w:color="000000"/>
              <w:right w:val="single" w:sz="5" w:space="0" w:color="000000"/>
            </w:tcBorders>
          </w:tcPr>
          <w:p w:rsidR="00B76B25" w:rsidRPr="00976407" w:rsidRDefault="00B76B25" w:rsidP="0009495A">
            <w:pPr>
              <w:pStyle w:val="TableParagraph"/>
              <w:spacing w:line="262" w:lineRule="exact"/>
              <w:ind w:left="104"/>
              <w:jc w:val="both"/>
              <w:rPr>
                <w:rFonts w:ascii="Cambria" w:eastAsia="Times New Roman" w:hAnsi="Cambria"/>
                <w:color w:val="808080"/>
                <w:sz w:val="24"/>
                <w:szCs w:val="24"/>
              </w:rPr>
            </w:pPr>
            <w:r w:rsidRPr="00976407">
              <w:rPr>
                <w:rFonts w:ascii="Cambria" w:hAnsi="Cambria"/>
                <w:color w:val="808080"/>
                <w:sz w:val="24"/>
              </w:rPr>
              <w:t>2</w:t>
            </w:r>
          </w:p>
        </w:tc>
        <w:tc>
          <w:tcPr>
            <w:tcW w:w="4746" w:type="pct"/>
            <w:tcBorders>
              <w:top w:val="single" w:sz="5" w:space="0" w:color="000000"/>
              <w:left w:val="single" w:sz="5" w:space="0" w:color="000000"/>
              <w:bottom w:val="single" w:sz="5" w:space="0" w:color="000000"/>
              <w:right w:val="single" w:sz="5" w:space="0" w:color="000000"/>
            </w:tcBorders>
          </w:tcPr>
          <w:p w:rsidR="00B76B25" w:rsidRPr="00976407" w:rsidRDefault="00B76B25" w:rsidP="0009495A">
            <w:pPr>
              <w:pStyle w:val="ListParagraph"/>
              <w:widowControl w:val="0"/>
              <w:numPr>
                <w:ilvl w:val="0"/>
                <w:numId w:val="9"/>
              </w:numPr>
              <w:tabs>
                <w:tab w:val="left" w:pos="355"/>
              </w:tabs>
              <w:spacing w:line="262" w:lineRule="exact"/>
              <w:jc w:val="both"/>
              <w:rPr>
                <w:rFonts w:ascii="Cambria" w:hAnsi="Cambria"/>
                <w:color w:val="808080"/>
              </w:rPr>
            </w:pPr>
            <w:r w:rsidRPr="00976407">
              <w:rPr>
                <w:rFonts w:ascii="Cambria" w:hAnsi="Cambria"/>
                <w:color w:val="808080"/>
                <w:spacing w:val="-1"/>
              </w:rPr>
              <w:t xml:space="preserve">Year </w:t>
            </w:r>
            <w:r w:rsidRPr="00976407">
              <w:rPr>
                <w:rFonts w:ascii="Cambria" w:hAnsi="Cambria"/>
                <w:color w:val="808080"/>
                <w:spacing w:val="2"/>
              </w:rPr>
              <w:t>of</w:t>
            </w:r>
            <w:r w:rsidR="005117BF" w:rsidRPr="00976407">
              <w:rPr>
                <w:rFonts w:ascii="Cambria" w:hAnsi="Cambria"/>
                <w:color w:val="808080"/>
                <w:spacing w:val="2"/>
              </w:rPr>
              <w:t xml:space="preserve"> </w:t>
            </w:r>
            <w:r w:rsidRPr="00976407">
              <w:rPr>
                <w:rFonts w:ascii="Cambria" w:hAnsi="Cambria"/>
                <w:color w:val="808080"/>
                <w:spacing w:val="-1"/>
              </w:rPr>
              <w:t>Establishment</w:t>
            </w:r>
          </w:p>
          <w:p w:rsidR="00B76B25" w:rsidRPr="00976407" w:rsidRDefault="00B76B25" w:rsidP="0009495A">
            <w:pPr>
              <w:pStyle w:val="ListParagraph"/>
              <w:widowControl w:val="0"/>
              <w:numPr>
                <w:ilvl w:val="0"/>
                <w:numId w:val="9"/>
              </w:numPr>
              <w:tabs>
                <w:tab w:val="left" w:pos="364"/>
              </w:tabs>
              <w:spacing w:before="60"/>
              <w:ind w:left="363" w:hanging="259"/>
              <w:jc w:val="both"/>
              <w:rPr>
                <w:rFonts w:ascii="Cambria" w:hAnsi="Cambria"/>
                <w:color w:val="808080"/>
              </w:rPr>
            </w:pPr>
            <w:r w:rsidRPr="00976407">
              <w:rPr>
                <w:rFonts w:ascii="Cambria" w:hAnsi="Cambria"/>
                <w:color w:val="808080"/>
              </w:rPr>
              <w:t>Date</w:t>
            </w:r>
            <w:r w:rsidR="005117BF" w:rsidRPr="00976407">
              <w:rPr>
                <w:rFonts w:ascii="Cambria" w:hAnsi="Cambria"/>
                <w:color w:val="808080"/>
              </w:rPr>
              <w:t xml:space="preserve"> </w:t>
            </w:r>
            <w:r w:rsidRPr="00976407">
              <w:rPr>
                <w:rFonts w:ascii="Cambria" w:hAnsi="Cambria"/>
                <w:color w:val="808080"/>
              </w:rPr>
              <w:t>&amp;</w:t>
            </w:r>
            <w:r w:rsidR="005117BF" w:rsidRPr="00976407">
              <w:rPr>
                <w:rFonts w:ascii="Cambria" w:hAnsi="Cambria"/>
                <w:color w:val="808080"/>
              </w:rPr>
              <w:t xml:space="preserve"> </w:t>
            </w:r>
            <w:r w:rsidRPr="00976407">
              <w:rPr>
                <w:rFonts w:ascii="Cambria" w:hAnsi="Cambria"/>
                <w:color w:val="808080"/>
                <w:spacing w:val="-1"/>
              </w:rPr>
              <w:t xml:space="preserve">Year </w:t>
            </w:r>
            <w:r w:rsidRPr="00976407">
              <w:rPr>
                <w:rFonts w:ascii="Cambria" w:hAnsi="Cambria"/>
                <w:color w:val="808080"/>
                <w:spacing w:val="2"/>
              </w:rPr>
              <w:t>of</w:t>
            </w:r>
            <w:r w:rsidR="005117BF" w:rsidRPr="00976407">
              <w:rPr>
                <w:rFonts w:ascii="Cambria" w:hAnsi="Cambria"/>
                <w:color w:val="808080"/>
                <w:spacing w:val="2"/>
              </w:rPr>
              <w:t xml:space="preserve"> </w:t>
            </w:r>
            <w:r w:rsidRPr="00976407">
              <w:rPr>
                <w:rFonts w:ascii="Cambria" w:hAnsi="Cambria"/>
                <w:color w:val="808080"/>
                <w:spacing w:val="-1"/>
              </w:rPr>
              <w:t>commencement</w:t>
            </w:r>
          </w:p>
        </w:tc>
        <w:tc>
          <w:tcPr>
            <w:tcW w:w="10" w:type="pct"/>
            <w:tcBorders>
              <w:top w:val="single" w:sz="5" w:space="0" w:color="000000"/>
              <w:left w:val="single" w:sz="5" w:space="0" w:color="000000"/>
              <w:bottom w:val="single" w:sz="5" w:space="0" w:color="000000"/>
              <w:right w:val="single" w:sz="5" w:space="0" w:color="000000"/>
            </w:tcBorders>
          </w:tcPr>
          <w:p w:rsidR="00B76B25" w:rsidRPr="00976407" w:rsidRDefault="00B76B25" w:rsidP="0009495A">
            <w:pPr>
              <w:jc w:val="both"/>
              <w:rPr>
                <w:rFonts w:ascii="Cambria" w:hAnsi="Cambria"/>
                <w:color w:val="808080"/>
              </w:rPr>
            </w:pPr>
          </w:p>
        </w:tc>
      </w:tr>
      <w:tr w:rsidR="00B76B25" w:rsidRPr="00976407" w:rsidTr="008678D6">
        <w:trPr>
          <w:trHeight w:hRule="exact" w:val="1957"/>
        </w:trPr>
        <w:tc>
          <w:tcPr>
            <w:tcW w:w="244" w:type="pct"/>
            <w:tcBorders>
              <w:top w:val="single" w:sz="5" w:space="0" w:color="000000"/>
              <w:left w:val="single" w:sz="5" w:space="0" w:color="000000"/>
              <w:bottom w:val="single" w:sz="5" w:space="0" w:color="000000"/>
              <w:right w:val="single" w:sz="5" w:space="0" w:color="000000"/>
            </w:tcBorders>
          </w:tcPr>
          <w:p w:rsidR="00B76B25" w:rsidRPr="00976407" w:rsidRDefault="00B76B25" w:rsidP="0009495A">
            <w:pPr>
              <w:pStyle w:val="TableParagraph"/>
              <w:spacing w:line="262" w:lineRule="exact"/>
              <w:ind w:left="104"/>
              <w:jc w:val="both"/>
              <w:rPr>
                <w:rFonts w:ascii="Cambria" w:eastAsia="Times New Roman" w:hAnsi="Cambria"/>
                <w:color w:val="808080"/>
                <w:sz w:val="24"/>
                <w:szCs w:val="24"/>
              </w:rPr>
            </w:pPr>
            <w:r w:rsidRPr="00976407">
              <w:rPr>
                <w:rFonts w:ascii="Cambria" w:hAnsi="Cambria"/>
                <w:color w:val="808080"/>
                <w:sz w:val="24"/>
              </w:rPr>
              <w:t>3</w:t>
            </w:r>
          </w:p>
        </w:tc>
        <w:tc>
          <w:tcPr>
            <w:tcW w:w="4746" w:type="pct"/>
            <w:tcBorders>
              <w:top w:val="single" w:sz="5" w:space="0" w:color="000000"/>
              <w:left w:val="single" w:sz="5" w:space="0" w:color="000000"/>
              <w:bottom w:val="single" w:sz="5" w:space="0" w:color="000000"/>
              <w:right w:val="single" w:sz="5" w:space="0" w:color="000000"/>
            </w:tcBorders>
          </w:tcPr>
          <w:p w:rsidR="00B76B25" w:rsidRPr="00976407" w:rsidRDefault="00B76B25" w:rsidP="0009495A">
            <w:pPr>
              <w:pStyle w:val="TableParagraph"/>
              <w:spacing w:line="268" w:lineRule="exact"/>
              <w:ind w:left="104" w:right="99"/>
              <w:jc w:val="both"/>
              <w:rPr>
                <w:rFonts w:ascii="Cambria" w:eastAsia="Times New Roman" w:hAnsi="Cambria"/>
                <w:color w:val="808080"/>
                <w:sz w:val="24"/>
                <w:szCs w:val="24"/>
              </w:rPr>
            </w:pPr>
            <w:r w:rsidRPr="00976407">
              <w:rPr>
                <w:rFonts w:ascii="Cambria" w:hAnsi="Cambria"/>
                <w:color w:val="808080"/>
                <w:spacing w:val="-1"/>
                <w:sz w:val="24"/>
              </w:rPr>
              <w:t>Legal</w:t>
            </w:r>
            <w:r w:rsidR="005117BF" w:rsidRPr="00976407">
              <w:rPr>
                <w:rFonts w:ascii="Cambria" w:hAnsi="Cambria"/>
                <w:color w:val="808080"/>
                <w:spacing w:val="-1"/>
                <w:sz w:val="24"/>
              </w:rPr>
              <w:t xml:space="preserve"> </w:t>
            </w:r>
            <w:r w:rsidRPr="00976407">
              <w:rPr>
                <w:rFonts w:ascii="Cambria" w:hAnsi="Cambria"/>
                <w:color w:val="808080"/>
                <w:sz w:val="24"/>
              </w:rPr>
              <w:t>status</w:t>
            </w:r>
            <w:r w:rsidR="005117BF" w:rsidRPr="00976407">
              <w:rPr>
                <w:rFonts w:ascii="Cambria" w:hAnsi="Cambria"/>
                <w:color w:val="808080"/>
                <w:sz w:val="24"/>
              </w:rPr>
              <w:t xml:space="preserve"> </w:t>
            </w:r>
            <w:r w:rsidRPr="00976407">
              <w:rPr>
                <w:rFonts w:ascii="Cambria" w:hAnsi="Cambria"/>
                <w:color w:val="808080"/>
                <w:spacing w:val="2"/>
                <w:sz w:val="24"/>
              </w:rPr>
              <w:t>of</w:t>
            </w:r>
            <w:r w:rsidR="005117BF" w:rsidRPr="00976407">
              <w:rPr>
                <w:rFonts w:ascii="Cambria" w:hAnsi="Cambria"/>
                <w:color w:val="808080"/>
                <w:spacing w:val="2"/>
                <w:sz w:val="24"/>
              </w:rPr>
              <w:t xml:space="preserve"> </w:t>
            </w:r>
            <w:r w:rsidRPr="00976407">
              <w:rPr>
                <w:rFonts w:ascii="Cambria" w:hAnsi="Cambria"/>
                <w:color w:val="808080"/>
                <w:sz w:val="24"/>
              </w:rPr>
              <w:t>the</w:t>
            </w:r>
            <w:r w:rsidR="005117BF" w:rsidRPr="00976407">
              <w:rPr>
                <w:rFonts w:ascii="Cambria" w:hAnsi="Cambria"/>
                <w:color w:val="808080"/>
                <w:sz w:val="24"/>
              </w:rPr>
              <w:t xml:space="preserve"> </w:t>
            </w:r>
            <w:r w:rsidRPr="00976407">
              <w:rPr>
                <w:rFonts w:ascii="Cambria" w:hAnsi="Cambria"/>
                <w:color w:val="808080"/>
                <w:spacing w:val="-1"/>
                <w:sz w:val="24"/>
              </w:rPr>
              <w:t>applicant</w:t>
            </w:r>
            <w:r w:rsidR="005117BF" w:rsidRPr="00976407">
              <w:rPr>
                <w:rFonts w:ascii="Cambria" w:hAnsi="Cambria"/>
                <w:color w:val="808080"/>
                <w:spacing w:val="-1"/>
                <w:sz w:val="24"/>
              </w:rPr>
              <w:t xml:space="preserve"> </w:t>
            </w:r>
            <w:r w:rsidRPr="00976407">
              <w:rPr>
                <w:rFonts w:ascii="Cambria" w:hAnsi="Cambria"/>
                <w:color w:val="808080"/>
                <w:spacing w:val="-1"/>
                <w:sz w:val="24"/>
              </w:rPr>
              <w:t>(attach</w:t>
            </w:r>
            <w:r w:rsidR="005117BF" w:rsidRPr="00976407">
              <w:rPr>
                <w:rFonts w:ascii="Cambria" w:hAnsi="Cambria"/>
                <w:color w:val="808080"/>
                <w:spacing w:val="-1"/>
                <w:sz w:val="24"/>
              </w:rPr>
              <w:t xml:space="preserve"> </w:t>
            </w:r>
            <w:r w:rsidRPr="00976407">
              <w:rPr>
                <w:rFonts w:ascii="Cambria" w:hAnsi="Cambria"/>
                <w:color w:val="808080"/>
                <w:spacing w:val="-1"/>
                <w:sz w:val="24"/>
              </w:rPr>
              <w:t>copies</w:t>
            </w:r>
            <w:r w:rsidR="005117BF" w:rsidRPr="00976407">
              <w:rPr>
                <w:rFonts w:ascii="Cambria" w:hAnsi="Cambria"/>
                <w:color w:val="808080"/>
                <w:spacing w:val="-1"/>
                <w:sz w:val="24"/>
              </w:rPr>
              <w:t xml:space="preserve"> </w:t>
            </w:r>
            <w:r w:rsidRPr="00976407">
              <w:rPr>
                <w:rFonts w:ascii="Cambria" w:hAnsi="Cambria"/>
                <w:color w:val="808080"/>
                <w:spacing w:val="4"/>
                <w:sz w:val="24"/>
              </w:rPr>
              <w:t>of</w:t>
            </w:r>
            <w:r w:rsidR="005117BF" w:rsidRPr="00976407">
              <w:rPr>
                <w:rFonts w:ascii="Cambria" w:hAnsi="Cambria"/>
                <w:color w:val="808080"/>
                <w:spacing w:val="4"/>
                <w:sz w:val="24"/>
              </w:rPr>
              <w:t xml:space="preserve"> </w:t>
            </w:r>
            <w:r w:rsidRPr="00976407">
              <w:rPr>
                <w:rFonts w:ascii="Cambria" w:hAnsi="Cambria"/>
                <w:color w:val="808080"/>
                <w:spacing w:val="-1"/>
                <w:sz w:val="24"/>
              </w:rPr>
              <w:t>original</w:t>
            </w:r>
            <w:r w:rsidR="005117BF" w:rsidRPr="00976407">
              <w:rPr>
                <w:rFonts w:ascii="Cambria" w:hAnsi="Cambria"/>
                <w:color w:val="808080"/>
                <w:spacing w:val="-1"/>
                <w:sz w:val="24"/>
              </w:rPr>
              <w:t xml:space="preserve"> </w:t>
            </w:r>
            <w:r w:rsidRPr="00976407">
              <w:rPr>
                <w:rFonts w:ascii="Cambria" w:hAnsi="Cambria"/>
                <w:color w:val="808080"/>
                <w:spacing w:val="-1"/>
                <w:sz w:val="24"/>
              </w:rPr>
              <w:t>document</w:t>
            </w:r>
            <w:r w:rsidR="005117BF" w:rsidRPr="00976407">
              <w:rPr>
                <w:rFonts w:ascii="Cambria" w:hAnsi="Cambria"/>
                <w:color w:val="808080"/>
                <w:spacing w:val="-1"/>
                <w:sz w:val="24"/>
              </w:rPr>
              <w:t xml:space="preserve"> </w:t>
            </w:r>
            <w:r w:rsidRPr="00976407">
              <w:rPr>
                <w:rFonts w:ascii="Cambria" w:hAnsi="Cambria"/>
                <w:color w:val="808080"/>
                <w:spacing w:val="-2"/>
                <w:sz w:val="24"/>
              </w:rPr>
              <w:t>defining</w:t>
            </w:r>
            <w:r w:rsidR="005117BF" w:rsidRPr="00976407">
              <w:rPr>
                <w:rFonts w:ascii="Cambria" w:hAnsi="Cambria"/>
                <w:color w:val="808080"/>
                <w:spacing w:val="-2"/>
                <w:sz w:val="24"/>
              </w:rPr>
              <w:t xml:space="preserve"> </w:t>
            </w:r>
            <w:r w:rsidRPr="00976407">
              <w:rPr>
                <w:rFonts w:ascii="Cambria" w:hAnsi="Cambria"/>
                <w:color w:val="808080"/>
                <w:sz w:val="24"/>
              </w:rPr>
              <w:t>the</w:t>
            </w:r>
            <w:r w:rsidR="005117BF" w:rsidRPr="00976407">
              <w:rPr>
                <w:rFonts w:ascii="Cambria" w:hAnsi="Cambria"/>
                <w:color w:val="808080"/>
                <w:sz w:val="24"/>
              </w:rPr>
              <w:t xml:space="preserve"> </w:t>
            </w:r>
            <w:r w:rsidRPr="00976407">
              <w:rPr>
                <w:rFonts w:ascii="Cambria" w:hAnsi="Cambria"/>
                <w:color w:val="808080"/>
                <w:spacing w:val="-1"/>
                <w:sz w:val="24"/>
              </w:rPr>
              <w:t>legal</w:t>
            </w:r>
            <w:r w:rsidR="005117BF" w:rsidRPr="00976407">
              <w:rPr>
                <w:rFonts w:ascii="Cambria" w:hAnsi="Cambria"/>
                <w:color w:val="808080"/>
                <w:spacing w:val="-1"/>
                <w:sz w:val="24"/>
              </w:rPr>
              <w:t xml:space="preserve"> </w:t>
            </w:r>
            <w:r w:rsidRPr="00976407">
              <w:rPr>
                <w:rFonts w:ascii="Cambria" w:hAnsi="Cambria"/>
                <w:color w:val="808080"/>
                <w:sz w:val="24"/>
              </w:rPr>
              <w:t>status)</w:t>
            </w:r>
          </w:p>
          <w:p w:rsidR="00B76B25" w:rsidRPr="00976407" w:rsidRDefault="00B76B25" w:rsidP="0009495A">
            <w:pPr>
              <w:pStyle w:val="ListParagraph"/>
              <w:widowControl w:val="0"/>
              <w:numPr>
                <w:ilvl w:val="0"/>
                <w:numId w:val="8"/>
              </w:numPr>
              <w:tabs>
                <w:tab w:val="left" w:pos="825"/>
              </w:tabs>
              <w:spacing w:before="58"/>
              <w:jc w:val="both"/>
              <w:rPr>
                <w:rFonts w:ascii="Cambria" w:hAnsi="Cambria"/>
                <w:color w:val="808080"/>
              </w:rPr>
            </w:pPr>
            <w:r w:rsidRPr="00976407">
              <w:rPr>
                <w:rFonts w:ascii="Cambria" w:hAnsi="Cambria"/>
                <w:color w:val="808080"/>
              </w:rPr>
              <w:t>A</w:t>
            </w:r>
            <w:r w:rsidR="005117BF" w:rsidRPr="00976407">
              <w:rPr>
                <w:rFonts w:ascii="Cambria" w:hAnsi="Cambria"/>
                <w:color w:val="808080"/>
              </w:rPr>
              <w:t xml:space="preserve"> </w:t>
            </w:r>
            <w:r w:rsidRPr="00976407">
              <w:rPr>
                <w:rFonts w:ascii="Cambria" w:hAnsi="Cambria"/>
                <w:color w:val="808080"/>
              </w:rPr>
              <w:t>proprietary</w:t>
            </w:r>
            <w:r w:rsidR="005117BF" w:rsidRPr="00976407">
              <w:rPr>
                <w:rFonts w:ascii="Cambria" w:hAnsi="Cambria"/>
                <w:color w:val="808080"/>
              </w:rPr>
              <w:t xml:space="preserve"> </w:t>
            </w:r>
            <w:r w:rsidRPr="00976407">
              <w:rPr>
                <w:rFonts w:ascii="Cambria" w:hAnsi="Cambria"/>
                <w:color w:val="808080"/>
                <w:spacing w:val="-2"/>
              </w:rPr>
              <w:t>firm</w:t>
            </w:r>
          </w:p>
          <w:p w:rsidR="00B76B25" w:rsidRPr="00976407" w:rsidRDefault="00B76B25" w:rsidP="0009495A">
            <w:pPr>
              <w:pStyle w:val="ListParagraph"/>
              <w:widowControl w:val="0"/>
              <w:numPr>
                <w:ilvl w:val="0"/>
                <w:numId w:val="8"/>
              </w:numPr>
              <w:tabs>
                <w:tab w:val="left" w:pos="825"/>
              </w:tabs>
              <w:spacing w:before="60"/>
              <w:jc w:val="both"/>
              <w:rPr>
                <w:rFonts w:ascii="Cambria" w:hAnsi="Cambria"/>
                <w:color w:val="808080"/>
              </w:rPr>
            </w:pPr>
            <w:r w:rsidRPr="00976407">
              <w:rPr>
                <w:rFonts w:ascii="Cambria" w:hAnsi="Cambria"/>
                <w:color w:val="808080"/>
              </w:rPr>
              <w:t>A</w:t>
            </w:r>
            <w:r w:rsidR="005117BF" w:rsidRPr="00976407">
              <w:rPr>
                <w:rFonts w:ascii="Cambria" w:hAnsi="Cambria"/>
                <w:color w:val="808080"/>
              </w:rPr>
              <w:t xml:space="preserve"> </w:t>
            </w:r>
            <w:r w:rsidRPr="00976407">
              <w:rPr>
                <w:rFonts w:ascii="Cambria" w:hAnsi="Cambria"/>
                <w:color w:val="808080"/>
                <w:spacing w:val="-1"/>
              </w:rPr>
              <w:t>firm</w:t>
            </w:r>
            <w:r w:rsidR="005117BF" w:rsidRPr="00976407">
              <w:rPr>
                <w:rFonts w:ascii="Cambria" w:hAnsi="Cambria"/>
                <w:color w:val="808080"/>
                <w:spacing w:val="-1"/>
              </w:rPr>
              <w:t xml:space="preserve"> </w:t>
            </w:r>
            <w:r w:rsidRPr="00976407">
              <w:rPr>
                <w:rFonts w:ascii="Cambria" w:hAnsi="Cambria"/>
                <w:color w:val="808080"/>
                <w:spacing w:val="-3"/>
              </w:rPr>
              <w:t>in</w:t>
            </w:r>
            <w:r w:rsidR="005117BF" w:rsidRPr="00976407">
              <w:rPr>
                <w:rFonts w:ascii="Cambria" w:hAnsi="Cambria"/>
                <w:color w:val="808080"/>
                <w:spacing w:val="-3"/>
              </w:rPr>
              <w:t xml:space="preserve"> </w:t>
            </w:r>
            <w:r w:rsidRPr="00976407">
              <w:rPr>
                <w:rFonts w:ascii="Cambria" w:hAnsi="Cambria"/>
                <w:color w:val="808080"/>
                <w:spacing w:val="-1"/>
              </w:rPr>
              <w:t>partnership</w:t>
            </w:r>
          </w:p>
          <w:p w:rsidR="00B76B25" w:rsidRPr="00976407" w:rsidRDefault="00B76B25" w:rsidP="0009495A">
            <w:pPr>
              <w:pStyle w:val="ListParagraph"/>
              <w:widowControl w:val="0"/>
              <w:numPr>
                <w:ilvl w:val="0"/>
                <w:numId w:val="8"/>
              </w:numPr>
              <w:tabs>
                <w:tab w:val="left" w:pos="825"/>
              </w:tabs>
              <w:spacing w:before="69" w:line="274" w:lineRule="exact"/>
              <w:ind w:right="100"/>
              <w:jc w:val="both"/>
              <w:rPr>
                <w:rFonts w:ascii="Cambria" w:hAnsi="Cambria"/>
                <w:color w:val="808080"/>
              </w:rPr>
            </w:pPr>
            <w:r w:rsidRPr="00976407">
              <w:rPr>
                <w:rFonts w:ascii="Cambria" w:hAnsi="Cambria"/>
                <w:color w:val="808080"/>
              </w:rPr>
              <w:t xml:space="preserve">A </w:t>
            </w:r>
            <w:r w:rsidRPr="00976407">
              <w:rPr>
                <w:rFonts w:ascii="Cambria" w:hAnsi="Cambria"/>
                <w:color w:val="808080"/>
                <w:spacing w:val="-2"/>
              </w:rPr>
              <w:t>limited</w:t>
            </w:r>
            <w:r w:rsidR="005117BF" w:rsidRPr="00976407">
              <w:rPr>
                <w:rFonts w:ascii="Cambria" w:hAnsi="Cambria"/>
                <w:color w:val="808080"/>
                <w:spacing w:val="-2"/>
              </w:rPr>
              <w:t xml:space="preserve"> </w:t>
            </w:r>
            <w:r w:rsidRPr="00976407">
              <w:rPr>
                <w:rFonts w:ascii="Cambria" w:hAnsi="Cambria"/>
                <w:color w:val="808080"/>
              </w:rPr>
              <w:t xml:space="preserve">company </w:t>
            </w:r>
            <w:r w:rsidRPr="00976407">
              <w:rPr>
                <w:rFonts w:ascii="Cambria" w:hAnsi="Cambria"/>
                <w:color w:val="808080"/>
                <w:spacing w:val="2"/>
              </w:rPr>
              <w:t>or</w:t>
            </w:r>
            <w:r w:rsidR="005117BF" w:rsidRPr="00976407">
              <w:rPr>
                <w:rFonts w:ascii="Cambria" w:hAnsi="Cambria"/>
                <w:color w:val="808080"/>
                <w:spacing w:val="2"/>
              </w:rPr>
              <w:t xml:space="preserve"> </w:t>
            </w:r>
            <w:r w:rsidRPr="00976407">
              <w:rPr>
                <w:rFonts w:ascii="Cambria" w:hAnsi="Cambria"/>
                <w:color w:val="808080"/>
                <w:spacing w:val="-1"/>
              </w:rPr>
              <w:t>Corporation</w:t>
            </w:r>
            <w:r w:rsidRPr="00976407">
              <w:rPr>
                <w:rFonts w:ascii="Cambria" w:hAnsi="Cambria"/>
                <w:color w:val="808080"/>
              </w:rPr>
              <w:t>/</w:t>
            </w:r>
            <w:r w:rsidRPr="00976407">
              <w:rPr>
                <w:rFonts w:ascii="Cambria" w:hAnsi="Cambria"/>
                <w:color w:val="808080"/>
                <w:spacing w:val="-2"/>
              </w:rPr>
              <w:t>Joint</w:t>
            </w:r>
            <w:r w:rsidR="005117BF" w:rsidRPr="00976407">
              <w:rPr>
                <w:rFonts w:ascii="Cambria" w:hAnsi="Cambria"/>
                <w:color w:val="808080"/>
                <w:spacing w:val="-2"/>
              </w:rPr>
              <w:t xml:space="preserve"> </w:t>
            </w:r>
            <w:r w:rsidRPr="00976407">
              <w:rPr>
                <w:rFonts w:ascii="Cambria" w:hAnsi="Cambria"/>
                <w:color w:val="808080"/>
                <w:spacing w:val="-1"/>
              </w:rPr>
              <w:t>venture</w:t>
            </w:r>
            <w:r w:rsidRPr="00976407">
              <w:rPr>
                <w:rFonts w:ascii="Cambria" w:hAnsi="Cambria"/>
                <w:color w:val="808080"/>
                <w:spacing w:val="-2"/>
              </w:rPr>
              <w:t>/Consortia</w:t>
            </w:r>
          </w:p>
          <w:p w:rsidR="00B76B25" w:rsidRPr="00976407" w:rsidRDefault="00B76B25" w:rsidP="0009495A">
            <w:pPr>
              <w:pStyle w:val="ListParagraph"/>
              <w:widowControl w:val="0"/>
              <w:numPr>
                <w:ilvl w:val="0"/>
                <w:numId w:val="8"/>
              </w:numPr>
              <w:tabs>
                <w:tab w:val="left" w:pos="825"/>
              </w:tabs>
              <w:spacing w:before="57"/>
              <w:jc w:val="both"/>
              <w:rPr>
                <w:rFonts w:ascii="Cambria" w:hAnsi="Cambria"/>
                <w:color w:val="808080"/>
              </w:rPr>
            </w:pPr>
            <w:r w:rsidRPr="00976407">
              <w:rPr>
                <w:rFonts w:ascii="Cambria" w:hAnsi="Cambria"/>
                <w:color w:val="808080"/>
              </w:rPr>
              <w:t>State</w:t>
            </w:r>
            <w:r w:rsidR="005117BF" w:rsidRPr="00976407">
              <w:rPr>
                <w:rFonts w:ascii="Cambria" w:hAnsi="Cambria"/>
                <w:color w:val="808080"/>
              </w:rPr>
              <w:t xml:space="preserve"> </w:t>
            </w:r>
            <w:r w:rsidRPr="00976407">
              <w:rPr>
                <w:rFonts w:ascii="Cambria" w:hAnsi="Cambria"/>
                <w:color w:val="808080"/>
                <w:spacing w:val="-1"/>
              </w:rPr>
              <w:t>owned</w:t>
            </w:r>
          </w:p>
          <w:p w:rsidR="00B76B25" w:rsidRPr="00976407" w:rsidRDefault="00B76B25" w:rsidP="0009495A">
            <w:pPr>
              <w:pStyle w:val="ListParagraph"/>
              <w:widowControl w:val="0"/>
              <w:numPr>
                <w:ilvl w:val="0"/>
                <w:numId w:val="8"/>
              </w:numPr>
              <w:tabs>
                <w:tab w:val="left" w:pos="825"/>
              </w:tabs>
              <w:spacing w:before="69" w:line="274" w:lineRule="exact"/>
              <w:ind w:right="100"/>
              <w:jc w:val="both"/>
              <w:rPr>
                <w:rFonts w:ascii="Cambria" w:hAnsi="Cambria"/>
                <w:color w:val="808080"/>
              </w:rPr>
            </w:pPr>
            <w:r w:rsidRPr="00976407">
              <w:rPr>
                <w:rFonts w:ascii="Cambria" w:hAnsi="Cambria"/>
                <w:color w:val="808080"/>
              </w:rPr>
              <w:t>Other</w:t>
            </w:r>
          </w:p>
          <w:p w:rsidR="00B76B25" w:rsidRPr="00976407" w:rsidRDefault="00B76B25" w:rsidP="0009495A">
            <w:pPr>
              <w:pStyle w:val="ListParagraph"/>
              <w:widowControl w:val="0"/>
              <w:tabs>
                <w:tab w:val="left" w:pos="825"/>
              </w:tabs>
              <w:spacing w:before="57"/>
              <w:ind w:left="824"/>
              <w:jc w:val="both"/>
              <w:rPr>
                <w:rFonts w:ascii="Cambria" w:hAnsi="Cambria"/>
                <w:color w:val="808080"/>
              </w:rPr>
            </w:pPr>
          </w:p>
        </w:tc>
        <w:tc>
          <w:tcPr>
            <w:tcW w:w="10" w:type="pct"/>
            <w:tcBorders>
              <w:top w:val="single" w:sz="5" w:space="0" w:color="000000"/>
              <w:left w:val="single" w:sz="5" w:space="0" w:color="000000"/>
              <w:bottom w:val="single" w:sz="5" w:space="0" w:color="000000"/>
              <w:right w:val="single" w:sz="5" w:space="0" w:color="000000"/>
            </w:tcBorders>
          </w:tcPr>
          <w:p w:rsidR="00B76B25" w:rsidRPr="00976407" w:rsidRDefault="00B76B25" w:rsidP="0009495A">
            <w:pPr>
              <w:jc w:val="both"/>
              <w:rPr>
                <w:rFonts w:ascii="Cambria" w:hAnsi="Cambria"/>
                <w:color w:val="808080"/>
              </w:rPr>
            </w:pPr>
          </w:p>
        </w:tc>
      </w:tr>
      <w:tr w:rsidR="00B76B25" w:rsidRPr="00976407" w:rsidTr="005117BF">
        <w:trPr>
          <w:trHeight w:hRule="exact" w:val="562"/>
        </w:trPr>
        <w:tc>
          <w:tcPr>
            <w:tcW w:w="244" w:type="pct"/>
            <w:tcBorders>
              <w:top w:val="single" w:sz="5" w:space="0" w:color="000000"/>
              <w:left w:val="single" w:sz="5" w:space="0" w:color="000000"/>
              <w:bottom w:val="single" w:sz="5" w:space="0" w:color="000000"/>
              <w:right w:val="single" w:sz="5" w:space="0" w:color="000000"/>
            </w:tcBorders>
          </w:tcPr>
          <w:p w:rsidR="00B76B25" w:rsidRPr="00976407" w:rsidRDefault="00B76B25" w:rsidP="0009495A">
            <w:pPr>
              <w:pStyle w:val="TableParagraph"/>
              <w:spacing w:line="262" w:lineRule="exact"/>
              <w:ind w:left="104"/>
              <w:jc w:val="both"/>
              <w:rPr>
                <w:rFonts w:ascii="Cambria" w:eastAsia="Times New Roman" w:hAnsi="Cambria"/>
                <w:color w:val="808080"/>
                <w:sz w:val="24"/>
                <w:szCs w:val="24"/>
              </w:rPr>
            </w:pPr>
            <w:r w:rsidRPr="00976407">
              <w:rPr>
                <w:rFonts w:ascii="Cambria" w:hAnsi="Cambria"/>
                <w:color w:val="808080"/>
                <w:sz w:val="24"/>
              </w:rPr>
              <w:t>4</w:t>
            </w:r>
          </w:p>
        </w:tc>
        <w:tc>
          <w:tcPr>
            <w:tcW w:w="4746" w:type="pct"/>
            <w:tcBorders>
              <w:top w:val="single" w:sz="5" w:space="0" w:color="000000"/>
              <w:left w:val="single" w:sz="5" w:space="0" w:color="000000"/>
              <w:bottom w:val="single" w:sz="5" w:space="0" w:color="000000"/>
              <w:right w:val="single" w:sz="5" w:space="0" w:color="000000"/>
            </w:tcBorders>
          </w:tcPr>
          <w:p w:rsidR="00B76B25" w:rsidRPr="00976407" w:rsidRDefault="00B76B25" w:rsidP="0009495A">
            <w:pPr>
              <w:pStyle w:val="TableParagraph"/>
              <w:spacing w:line="242" w:lineRule="auto"/>
              <w:ind w:left="104"/>
              <w:jc w:val="both"/>
              <w:rPr>
                <w:rFonts w:ascii="Cambria" w:eastAsia="Times New Roman" w:hAnsi="Cambria"/>
                <w:color w:val="808080"/>
                <w:sz w:val="24"/>
                <w:szCs w:val="24"/>
              </w:rPr>
            </w:pPr>
            <w:r w:rsidRPr="00976407">
              <w:rPr>
                <w:rFonts w:ascii="Cambria" w:hAnsi="Cambria"/>
                <w:color w:val="808080"/>
                <w:spacing w:val="-2"/>
                <w:sz w:val="24"/>
              </w:rPr>
              <w:t>Place</w:t>
            </w:r>
            <w:r w:rsidR="005117BF" w:rsidRPr="00976407">
              <w:rPr>
                <w:rFonts w:ascii="Cambria" w:hAnsi="Cambria"/>
                <w:color w:val="808080"/>
                <w:spacing w:val="-2"/>
                <w:sz w:val="24"/>
              </w:rPr>
              <w:t xml:space="preserve"> </w:t>
            </w:r>
            <w:r w:rsidRPr="00976407">
              <w:rPr>
                <w:rFonts w:ascii="Cambria" w:hAnsi="Cambria"/>
                <w:color w:val="808080"/>
                <w:spacing w:val="2"/>
                <w:sz w:val="24"/>
              </w:rPr>
              <w:t>of</w:t>
            </w:r>
            <w:r w:rsidR="005117BF" w:rsidRPr="00976407">
              <w:rPr>
                <w:rFonts w:ascii="Cambria" w:hAnsi="Cambria"/>
                <w:color w:val="808080"/>
                <w:spacing w:val="2"/>
                <w:sz w:val="24"/>
              </w:rPr>
              <w:t xml:space="preserve"> </w:t>
            </w:r>
            <w:r w:rsidRPr="00976407">
              <w:rPr>
                <w:rFonts w:ascii="Cambria" w:hAnsi="Cambria"/>
                <w:color w:val="808080"/>
                <w:spacing w:val="-1"/>
                <w:sz w:val="24"/>
              </w:rPr>
              <w:t>Registration</w:t>
            </w:r>
            <w:r w:rsidR="005117BF" w:rsidRPr="00976407">
              <w:rPr>
                <w:rFonts w:ascii="Cambria" w:hAnsi="Cambria"/>
                <w:color w:val="808080"/>
                <w:spacing w:val="-1"/>
                <w:sz w:val="24"/>
              </w:rPr>
              <w:t xml:space="preserve"> </w:t>
            </w:r>
            <w:r w:rsidRPr="00976407">
              <w:rPr>
                <w:rFonts w:ascii="Cambria" w:hAnsi="Cambria"/>
                <w:color w:val="808080"/>
                <w:spacing w:val="-1"/>
                <w:sz w:val="24"/>
              </w:rPr>
              <w:t>and</w:t>
            </w:r>
            <w:r w:rsidR="005117BF" w:rsidRPr="00976407">
              <w:rPr>
                <w:rFonts w:ascii="Cambria" w:hAnsi="Cambria"/>
                <w:color w:val="808080"/>
                <w:spacing w:val="-1"/>
                <w:sz w:val="24"/>
              </w:rPr>
              <w:t xml:space="preserve"> </w:t>
            </w:r>
            <w:r w:rsidRPr="00976407">
              <w:rPr>
                <w:rFonts w:ascii="Cambria" w:hAnsi="Cambria"/>
                <w:color w:val="808080"/>
                <w:spacing w:val="-1"/>
                <w:sz w:val="24"/>
              </w:rPr>
              <w:t>Principal</w:t>
            </w:r>
            <w:r w:rsidR="005117BF" w:rsidRPr="00976407">
              <w:rPr>
                <w:rFonts w:ascii="Cambria" w:hAnsi="Cambria"/>
                <w:color w:val="808080"/>
                <w:spacing w:val="-1"/>
                <w:sz w:val="24"/>
              </w:rPr>
              <w:t xml:space="preserve"> </w:t>
            </w:r>
            <w:r w:rsidRPr="00976407">
              <w:rPr>
                <w:rFonts w:ascii="Cambria" w:hAnsi="Cambria"/>
                <w:color w:val="808080"/>
                <w:sz w:val="24"/>
              </w:rPr>
              <w:t>places</w:t>
            </w:r>
            <w:r w:rsidR="005117BF" w:rsidRPr="00976407">
              <w:rPr>
                <w:rFonts w:ascii="Cambria" w:hAnsi="Cambria"/>
                <w:color w:val="808080"/>
                <w:sz w:val="24"/>
              </w:rPr>
              <w:t xml:space="preserve"> </w:t>
            </w:r>
            <w:r w:rsidRPr="00976407">
              <w:rPr>
                <w:rFonts w:ascii="Cambria" w:hAnsi="Cambria"/>
                <w:color w:val="808080"/>
                <w:spacing w:val="2"/>
                <w:sz w:val="24"/>
              </w:rPr>
              <w:t>of</w:t>
            </w:r>
            <w:r w:rsidR="005117BF" w:rsidRPr="00976407">
              <w:rPr>
                <w:rFonts w:ascii="Cambria" w:hAnsi="Cambria"/>
                <w:color w:val="808080"/>
                <w:spacing w:val="2"/>
                <w:sz w:val="24"/>
              </w:rPr>
              <w:t xml:space="preserve"> </w:t>
            </w:r>
            <w:r w:rsidRPr="00976407">
              <w:rPr>
                <w:rFonts w:ascii="Cambria" w:hAnsi="Cambria"/>
                <w:color w:val="808080"/>
                <w:spacing w:val="-5"/>
                <w:sz w:val="24"/>
              </w:rPr>
              <w:t>b</w:t>
            </w:r>
            <w:r w:rsidRPr="00976407">
              <w:rPr>
                <w:rFonts w:ascii="Cambria" w:hAnsi="Cambria"/>
                <w:color w:val="808080"/>
                <w:sz w:val="24"/>
              </w:rPr>
              <w:t>u</w:t>
            </w:r>
            <w:r w:rsidRPr="00976407">
              <w:rPr>
                <w:rFonts w:ascii="Cambria" w:hAnsi="Cambria"/>
                <w:color w:val="808080"/>
                <w:spacing w:val="2"/>
                <w:sz w:val="24"/>
              </w:rPr>
              <w:t>s</w:t>
            </w:r>
            <w:r w:rsidRPr="00976407">
              <w:rPr>
                <w:rFonts w:ascii="Cambria" w:hAnsi="Cambria"/>
                <w:color w:val="808080"/>
                <w:spacing w:val="-5"/>
                <w:sz w:val="24"/>
              </w:rPr>
              <w:t>i</w:t>
            </w:r>
            <w:r w:rsidRPr="00976407">
              <w:rPr>
                <w:rFonts w:ascii="Cambria" w:hAnsi="Cambria"/>
                <w:color w:val="808080"/>
                <w:sz w:val="24"/>
              </w:rPr>
              <w:t>n</w:t>
            </w:r>
            <w:r w:rsidRPr="00976407">
              <w:rPr>
                <w:rFonts w:ascii="Cambria" w:hAnsi="Cambria"/>
                <w:color w:val="808080"/>
                <w:spacing w:val="3"/>
                <w:sz w:val="24"/>
              </w:rPr>
              <w:t>e</w:t>
            </w:r>
            <w:r w:rsidRPr="00976407">
              <w:rPr>
                <w:rFonts w:ascii="Cambria" w:hAnsi="Cambria"/>
                <w:color w:val="808080"/>
                <w:spacing w:val="-3"/>
                <w:sz w:val="24"/>
              </w:rPr>
              <w:t>s</w:t>
            </w:r>
            <w:r w:rsidRPr="00976407">
              <w:rPr>
                <w:rFonts w:ascii="Cambria" w:hAnsi="Cambria"/>
                <w:color w:val="808080"/>
                <w:sz w:val="24"/>
              </w:rPr>
              <w:t>s</w:t>
            </w:r>
          </w:p>
        </w:tc>
        <w:tc>
          <w:tcPr>
            <w:tcW w:w="10" w:type="pct"/>
            <w:tcBorders>
              <w:top w:val="single" w:sz="5" w:space="0" w:color="000000"/>
              <w:left w:val="single" w:sz="5" w:space="0" w:color="000000"/>
              <w:bottom w:val="single" w:sz="5" w:space="0" w:color="000000"/>
              <w:right w:val="single" w:sz="5" w:space="0" w:color="000000"/>
            </w:tcBorders>
          </w:tcPr>
          <w:p w:rsidR="00B76B25" w:rsidRPr="00976407" w:rsidRDefault="00B76B25" w:rsidP="0009495A">
            <w:pPr>
              <w:jc w:val="both"/>
              <w:rPr>
                <w:rFonts w:ascii="Cambria" w:hAnsi="Cambria"/>
                <w:color w:val="808080"/>
              </w:rPr>
            </w:pPr>
          </w:p>
        </w:tc>
      </w:tr>
      <w:tr w:rsidR="00B76B25" w:rsidRPr="00976407" w:rsidTr="005117BF">
        <w:trPr>
          <w:trHeight w:hRule="exact" w:val="1114"/>
        </w:trPr>
        <w:tc>
          <w:tcPr>
            <w:tcW w:w="244" w:type="pct"/>
            <w:tcBorders>
              <w:top w:val="single" w:sz="5" w:space="0" w:color="000000"/>
              <w:left w:val="single" w:sz="5" w:space="0" w:color="000000"/>
              <w:bottom w:val="single" w:sz="5" w:space="0" w:color="000000"/>
              <w:right w:val="single" w:sz="5" w:space="0" w:color="000000"/>
            </w:tcBorders>
          </w:tcPr>
          <w:p w:rsidR="00B76B25" w:rsidRPr="00976407" w:rsidRDefault="00B76B25" w:rsidP="0009495A">
            <w:pPr>
              <w:pStyle w:val="TableParagraph"/>
              <w:spacing w:line="262" w:lineRule="exact"/>
              <w:ind w:left="104"/>
              <w:jc w:val="both"/>
              <w:rPr>
                <w:rFonts w:ascii="Cambria" w:eastAsia="Times New Roman" w:hAnsi="Cambria"/>
                <w:color w:val="808080"/>
                <w:sz w:val="24"/>
                <w:szCs w:val="24"/>
              </w:rPr>
            </w:pPr>
            <w:r w:rsidRPr="00976407">
              <w:rPr>
                <w:rFonts w:ascii="Cambria" w:hAnsi="Cambria"/>
                <w:color w:val="808080"/>
                <w:sz w:val="24"/>
              </w:rPr>
              <w:t>5</w:t>
            </w:r>
          </w:p>
        </w:tc>
        <w:tc>
          <w:tcPr>
            <w:tcW w:w="4746" w:type="pct"/>
            <w:tcBorders>
              <w:top w:val="single" w:sz="5" w:space="0" w:color="000000"/>
              <w:left w:val="single" w:sz="5" w:space="0" w:color="000000"/>
              <w:bottom w:val="single" w:sz="5" w:space="0" w:color="000000"/>
              <w:right w:val="single" w:sz="5" w:space="0" w:color="000000"/>
            </w:tcBorders>
          </w:tcPr>
          <w:p w:rsidR="00B76B25" w:rsidRPr="00976407" w:rsidRDefault="00B76B25" w:rsidP="0009495A">
            <w:pPr>
              <w:pStyle w:val="TableParagraph"/>
              <w:ind w:left="104" w:right="164"/>
              <w:jc w:val="both"/>
              <w:rPr>
                <w:rFonts w:ascii="Cambria" w:eastAsia="Times New Roman" w:hAnsi="Cambria"/>
                <w:color w:val="808080"/>
                <w:sz w:val="24"/>
                <w:szCs w:val="24"/>
              </w:rPr>
            </w:pPr>
            <w:r w:rsidRPr="00976407">
              <w:rPr>
                <w:rFonts w:ascii="Cambria" w:hAnsi="Cambria"/>
                <w:color w:val="808080"/>
                <w:spacing w:val="-2"/>
                <w:sz w:val="24"/>
              </w:rPr>
              <w:t>Name</w:t>
            </w:r>
            <w:r w:rsidR="005117BF" w:rsidRPr="00976407">
              <w:rPr>
                <w:rFonts w:ascii="Cambria" w:hAnsi="Cambria"/>
                <w:color w:val="808080"/>
                <w:spacing w:val="-2"/>
                <w:sz w:val="24"/>
              </w:rPr>
              <w:t xml:space="preserve"> </w:t>
            </w:r>
            <w:r w:rsidRPr="00976407">
              <w:rPr>
                <w:rFonts w:ascii="Cambria" w:hAnsi="Cambria"/>
                <w:color w:val="808080"/>
                <w:sz w:val="24"/>
              </w:rPr>
              <w:t>&amp;</w:t>
            </w:r>
            <w:r w:rsidR="005117BF" w:rsidRPr="00976407">
              <w:rPr>
                <w:rFonts w:ascii="Cambria" w:hAnsi="Cambria"/>
                <w:color w:val="808080"/>
                <w:sz w:val="24"/>
              </w:rPr>
              <w:t xml:space="preserve"> </w:t>
            </w:r>
            <w:r w:rsidRPr="00976407">
              <w:rPr>
                <w:rFonts w:ascii="Cambria" w:hAnsi="Cambria"/>
                <w:color w:val="808080"/>
                <w:spacing w:val="-1"/>
                <w:sz w:val="24"/>
              </w:rPr>
              <w:t>Title</w:t>
            </w:r>
            <w:r w:rsidR="005117BF" w:rsidRPr="00976407">
              <w:rPr>
                <w:rFonts w:ascii="Cambria" w:hAnsi="Cambria"/>
                <w:color w:val="808080"/>
                <w:spacing w:val="-1"/>
                <w:sz w:val="24"/>
              </w:rPr>
              <w:t xml:space="preserve"> </w:t>
            </w:r>
            <w:r w:rsidRPr="00976407">
              <w:rPr>
                <w:rFonts w:ascii="Cambria" w:hAnsi="Cambria"/>
                <w:color w:val="808080"/>
                <w:spacing w:val="2"/>
                <w:sz w:val="24"/>
              </w:rPr>
              <w:t>of</w:t>
            </w:r>
            <w:r w:rsidR="005117BF" w:rsidRPr="00976407">
              <w:rPr>
                <w:rFonts w:ascii="Cambria" w:hAnsi="Cambria"/>
                <w:color w:val="808080"/>
                <w:spacing w:val="2"/>
                <w:sz w:val="24"/>
              </w:rPr>
              <w:t xml:space="preserve"> </w:t>
            </w:r>
            <w:r w:rsidRPr="00976407">
              <w:rPr>
                <w:rFonts w:ascii="Cambria" w:hAnsi="Cambria"/>
                <w:color w:val="808080"/>
                <w:sz w:val="24"/>
              </w:rPr>
              <w:t xml:space="preserve">Directors </w:t>
            </w:r>
            <w:r w:rsidRPr="00976407">
              <w:rPr>
                <w:rFonts w:ascii="Cambria" w:hAnsi="Cambria"/>
                <w:color w:val="808080"/>
                <w:spacing w:val="-2"/>
                <w:sz w:val="24"/>
              </w:rPr>
              <w:t>and</w:t>
            </w:r>
            <w:r w:rsidR="005117BF" w:rsidRPr="00976407">
              <w:rPr>
                <w:rFonts w:ascii="Cambria" w:hAnsi="Cambria"/>
                <w:color w:val="808080"/>
                <w:spacing w:val="-2"/>
                <w:sz w:val="24"/>
              </w:rPr>
              <w:t xml:space="preserve"> </w:t>
            </w:r>
            <w:r w:rsidRPr="00976407">
              <w:rPr>
                <w:rFonts w:ascii="Cambria" w:hAnsi="Cambria"/>
                <w:color w:val="808080"/>
                <w:spacing w:val="1"/>
                <w:sz w:val="24"/>
              </w:rPr>
              <w:t>key</w:t>
            </w:r>
            <w:r w:rsidR="005117BF" w:rsidRPr="00976407">
              <w:rPr>
                <w:rFonts w:ascii="Cambria" w:hAnsi="Cambria"/>
                <w:color w:val="808080"/>
                <w:spacing w:val="1"/>
                <w:sz w:val="24"/>
              </w:rPr>
              <w:t xml:space="preserve"> </w:t>
            </w:r>
            <w:r w:rsidRPr="00976407">
              <w:rPr>
                <w:rFonts w:ascii="Cambria" w:hAnsi="Cambria"/>
                <w:color w:val="808080"/>
                <w:spacing w:val="-1"/>
                <w:sz w:val="24"/>
              </w:rPr>
              <w:t>officers</w:t>
            </w:r>
            <w:r w:rsidRPr="00976407">
              <w:rPr>
                <w:rFonts w:ascii="Cambria" w:hAnsi="Cambria"/>
                <w:color w:val="808080"/>
                <w:sz w:val="24"/>
              </w:rPr>
              <w:t xml:space="preserve"> to</w:t>
            </w:r>
            <w:r w:rsidR="005117BF" w:rsidRPr="00976407">
              <w:rPr>
                <w:rFonts w:ascii="Cambria" w:hAnsi="Cambria"/>
                <w:color w:val="808080"/>
                <w:sz w:val="24"/>
              </w:rPr>
              <w:t xml:space="preserve"> </w:t>
            </w:r>
            <w:r w:rsidRPr="00976407">
              <w:rPr>
                <w:rFonts w:ascii="Cambria" w:hAnsi="Cambria"/>
                <w:color w:val="808080"/>
                <w:spacing w:val="-3"/>
                <w:sz w:val="24"/>
              </w:rPr>
              <w:t>be</w:t>
            </w:r>
            <w:r w:rsidR="005117BF" w:rsidRPr="00976407">
              <w:rPr>
                <w:rFonts w:ascii="Cambria" w:hAnsi="Cambria"/>
                <w:color w:val="808080"/>
                <w:spacing w:val="-3"/>
                <w:sz w:val="24"/>
              </w:rPr>
              <w:t xml:space="preserve"> </w:t>
            </w:r>
            <w:r w:rsidRPr="00976407">
              <w:rPr>
                <w:rFonts w:ascii="Cambria" w:hAnsi="Cambria"/>
                <w:color w:val="808080"/>
                <w:spacing w:val="-1"/>
                <w:sz w:val="24"/>
              </w:rPr>
              <w:t>concerned</w:t>
            </w:r>
            <w:r w:rsidR="005117BF" w:rsidRPr="00976407">
              <w:rPr>
                <w:rFonts w:ascii="Cambria" w:hAnsi="Cambria"/>
                <w:color w:val="808080"/>
                <w:spacing w:val="-1"/>
                <w:sz w:val="24"/>
              </w:rPr>
              <w:t xml:space="preserve"> </w:t>
            </w:r>
            <w:r w:rsidRPr="00976407">
              <w:rPr>
                <w:rFonts w:ascii="Cambria" w:hAnsi="Cambria"/>
                <w:color w:val="808080"/>
                <w:spacing w:val="-1"/>
                <w:sz w:val="24"/>
              </w:rPr>
              <w:t>with</w:t>
            </w:r>
            <w:r w:rsidR="005117BF" w:rsidRPr="00976407">
              <w:rPr>
                <w:rFonts w:ascii="Cambria" w:hAnsi="Cambria"/>
                <w:color w:val="808080"/>
                <w:spacing w:val="-1"/>
                <w:sz w:val="24"/>
              </w:rPr>
              <w:t xml:space="preserve"> </w:t>
            </w:r>
            <w:r w:rsidRPr="00976407">
              <w:rPr>
                <w:rFonts w:ascii="Cambria" w:hAnsi="Cambria"/>
                <w:color w:val="808080"/>
                <w:sz w:val="24"/>
              </w:rPr>
              <w:t>the</w:t>
            </w:r>
            <w:r w:rsidR="005117BF" w:rsidRPr="00976407">
              <w:rPr>
                <w:rFonts w:ascii="Cambria" w:hAnsi="Cambria"/>
                <w:color w:val="808080"/>
                <w:sz w:val="24"/>
              </w:rPr>
              <w:t xml:space="preserve"> </w:t>
            </w:r>
            <w:r w:rsidRPr="00976407">
              <w:rPr>
                <w:rFonts w:ascii="Cambria" w:hAnsi="Cambria"/>
                <w:color w:val="808080"/>
                <w:spacing w:val="-1"/>
                <w:sz w:val="24"/>
              </w:rPr>
              <w:t>project,</w:t>
            </w:r>
            <w:r w:rsidR="008678D6" w:rsidRPr="00976407">
              <w:rPr>
                <w:rFonts w:ascii="Cambria" w:hAnsi="Cambria"/>
                <w:color w:val="808080"/>
                <w:spacing w:val="-1"/>
                <w:sz w:val="24"/>
              </w:rPr>
              <w:t xml:space="preserve"> </w:t>
            </w:r>
            <w:r w:rsidRPr="00976407">
              <w:rPr>
                <w:rFonts w:ascii="Cambria" w:hAnsi="Cambria"/>
                <w:color w:val="808080"/>
                <w:spacing w:val="-2"/>
                <w:sz w:val="24"/>
              </w:rPr>
              <w:t>with</w:t>
            </w:r>
            <w:r w:rsidR="005117BF" w:rsidRPr="00976407">
              <w:rPr>
                <w:rFonts w:ascii="Cambria" w:hAnsi="Cambria"/>
                <w:color w:val="808080"/>
                <w:spacing w:val="-2"/>
                <w:sz w:val="24"/>
              </w:rPr>
              <w:t xml:space="preserve"> </w:t>
            </w:r>
            <w:r w:rsidRPr="00976407">
              <w:rPr>
                <w:rFonts w:ascii="Cambria" w:hAnsi="Cambria"/>
                <w:color w:val="808080"/>
                <w:spacing w:val="-1"/>
                <w:sz w:val="24"/>
              </w:rPr>
              <w:t>designation</w:t>
            </w:r>
            <w:r w:rsidR="005117BF" w:rsidRPr="00976407">
              <w:rPr>
                <w:rFonts w:ascii="Cambria" w:hAnsi="Cambria"/>
                <w:color w:val="808080"/>
                <w:spacing w:val="-1"/>
                <w:sz w:val="24"/>
              </w:rPr>
              <w:t xml:space="preserve"> </w:t>
            </w:r>
            <w:r w:rsidRPr="00976407">
              <w:rPr>
                <w:rFonts w:ascii="Cambria" w:hAnsi="Cambria"/>
                <w:color w:val="808080"/>
                <w:spacing w:val="2"/>
                <w:sz w:val="24"/>
              </w:rPr>
              <w:t>of</w:t>
            </w:r>
            <w:r w:rsidR="005117BF" w:rsidRPr="00976407">
              <w:rPr>
                <w:rFonts w:ascii="Cambria" w:hAnsi="Cambria"/>
                <w:color w:val="808080"/>
                <w:spacing w:val="2"/>
                <w:sz w:val="24"/>
              </w:rPr>
              <w:t xml:space="preserve"> </w:t>
            </w:r>
            <w:r w:rsidRPr="00976407">
              <w:rPr>
                <w:rFonts w:ascii="Cambria" w:hAnsi="Cambria"/>
                <w:color w:val="808080"/>
                <w:spacing w:val="-2"/>
                <w:sz w:val="24"/>
              </w:rPr>
              <w:t>individuals</w:t>
            </w:r>
            <w:r w:rsidR="005117BF" w:rsidRPr="00976407">
              <w:rPr>
                <w:rFonts w:ascii="Cambria" w:hAnsi="Cambria"/>
                <w:color w:val="808080"/>
                <w:spacing w:val="-2"/>
                <w:sz w:val="24"/>
              </w:rPr>
              <w:t xml:space="preserve"> </w:t>
            </w:r>
            <w:r w:rsidRPr="00976407">
              <w:rPr>
                <w:rFonts w:ascii="Cambria" w:hAnsi="Cambria"/>
                <w:color w:val="808080"/>
                <w:spacing w:val="-1"/>
                <w:sz w:val="24"/>
              </w:rPr>
              <w:t>authorized</w:t>
            </w:r>
            <w:r w:rsidR="005117BF" w:rsidRPr="00976407">
              <w:rPr>
                <w:rFonts w:ascii="Cambria" w:hAnsi="Cambria"/>
                <w:color w:val="808080"/>
                <w:spacing w:val="-1"/>
                <w:sz w:val="24"/>
              </w:rPr>
              <w:t xml:space="preserve"> </w:t>
            </w:r>
            <w:r w:rsidRPr="00976407">
              <w:rPr>
                <w:rFonts w:ascii="Cambria" w:hAnsi="Cambria"/>
                <w:color w:val="808080"/>
                <w:sz w:val="24"/>
              </w:rPr>
              <w:t>to</w:t>
            </w:r>
            <w:r w:rsidR="005117BF" w:rsidRPr="00976407">
              <w:rPr>
                <w:rFonts w:ascii="Cambria" w:hAnsi="Cambria"/>
                <w:color w:val="808080"/>
                <w:sz w:val="24"/>
              </w:rPr>
              <w:t xml:space="preserve"> </w:t>
            </w:r>
            <w:r w:rsidRPr="00976407">
              <w:rPr>
                <w:rFonts w:ascii="Cambria" w:hAnsi="Cambria"/>
                <w:color w:val="808080"/>
                <w:spacing w:val="-3"/>
                <w:sz w:val="24"/>
              </w:rPr>
              <w:t>act</w:t>
            </w:r>
            <w:r w:rsidR="005117BF" w:rsidRPr="00976407">
              <w:rPr>
                <w:rFonts w:ascii="Cambria" w:hAnsi="Cambria"/>
                <w:color w:val="808080"/>
                <w:spacing w:val="-3"/>
                <w:sz w:val="24"/>
              </w:rPr>
              <w:t xml:space="preserve"> </w:t>
            </w:r>
            <w:r w:rsidRPr="00976407">
              <w:rPr>
                <w:rFonts w:ascii="Cambria" w:hAnsi="Cambria"/>
                <w:color w:val="808080"/>
                <w:spacing w:val="-2"/>
                <w:sz w:val="24"/>
              </w:rPr>
              <w:t>for</w:t>
            </w:r>
            <w:r w:rsidR="005117BF" w:rsidRPr="00976407">
              <w:rPr>
                <w:rFonts w:ascii="Cambria" w:hAnsi="Cambria"/>
                <w:color w:val="808080"/>
                <w:spacing w:val="-2"/>
                <w:sz w:val="24"/>
              </w:rPr>
              <w:t xml:space="preserve"> </w:t>
            </w:r>
            <w:r w:rsidRPr="00976407">
              <w:rPr>
                <w:rFonts w:ascii="Cambria" w:hAnsi="Cambria"/>
                <w:color w:val="808080"/>
                <w:sz w:val="24"/>
              </w:rPr>
              <w:t>the</w:t>
            </w:r>
            <w:r w:rsidR="005117BF" w:rsidRPr="00976407">
              <w:rPr>
                <w:rFonts w:ascii="Cambria" w:hAnsi="Cambria"/>
                <w:color w:val="808080"/>
                <w:sz w:val="24"/>
              </w:rPr>
              <w:t xml:space="preserve"> </w:t>
            </w:r>
            <w:r w:rsidRPr="00976407">
              <w:rPr>
                <w:rFonts w:ascii="Cambria" w:hAnsi="Cambria"/>
                <w:color w:val="808080"/>
                <w:spacing w:val="-1"/>
                <w:sz w:val="24"/>
              </w:rPr>
              <w:t>organization</w:t>
            </w:r>
          </w:p>
        </w:tc>
        <w:tc>
          <w:tcPr>
            <w:tcW w:w="10" w:type="pct"/>
            <w:tcBorders>
              <w:top w:val="single" w:sz="5" w:space="0" w:color="000000"/>
              <w:left w:val="single" w:sz="5" w:space="0" w:color="000000"/>
              <w:bottom w:val="single" w:sz="5" w:space="0" w:color="000000"/>
              <w:right w:val="single" w:sz="5" w:space="0" w:color="000000"/>
            </w:tcBorders>
          </w:tcPr>
          <w:p w:rsidR="00B76B25" w:rsidRPr="00976407" w:rsidRDefault="00B76B25" w:rsidP="0009495A">
            <w:pPr>
              <w:jc w:val="both"/>
              <w:rPr>
                <w:rFonts w:ascii="Cambria" w:hAnsi="Cambria"/>
                <w:color w:val="808080"/>
              </w:rPr>
            </w:pPr>
          </w:p>
        </w:tc>
      </w:tr>
      <w:tr w:rsidR="00B76B25" w:rsidRPr="00976407" w:rsidTr="005117BF">
        <w:trPr>
          <w:trHeight w:hRule="exact" w:val="733"/>
        </w:trPr>
        <w:tc>
          <w:tcPr>
            <w:tcW w:w="244" w:type="pct"/>
            <w:tcBorders>
              <w:top w:val="single" w:sz="5" w:space="0" w:color="000000"/>
              <w:left w:val="single" w:sz="5" w:space="0" w:color="000000"/>
              <w:bottom w:val="single" w:sz="5" w:space="0" w:color="000000"/>
              <w:right w:val="single" w:sz="5" w:space="0" w:color="000000"/>
            </w:tcBorders>
          </w:tcPr>
          <w:p w:rsidR="00B76B25" w:rsidRPr="00976407" w:rsidRDefault="00B76B25" w:rsidP="0009495A">
            <w:pPr>
              <w:pStyle w:val="TableParagraph"/>
              <w:spacing w:line="262" w:lineRule="exact"/>
              <w:ind w:left="104"/>
              <w:jc w:val="both"/>
              <w:rPr>
                <w:rFonts w:ascii="Cambria" w:eastAsia="Times New Roman" w:hAnsi="Cambria"/>
                <w:color w:val="808080"/>
                <w:sz w:val="24"/>
                <w:szCs w:val="24"/>
              </w:rPr>
            </w:pPr>
            <w:r w:rsidRPr="00976407">
              <w:rPr>
                <w:rFonts w:ascii="Cambria" w:hAnsi="Cambria"/>
                <w:color w:val="808080"/>
                <w:sz w:val="24"/>
              </w:rPr>
              <w:t>6</w:t>
            </w:r>
          </w:p>
        </w:tc>
        <w:tc>
          <w:tcPr>
            <w:tcW w:w="4746" w:type="pct"/>
            <w:tcBorders>
              <w:top w:val="single" w:sz="5" w:space="0" w:color="000000"/>
              <w:left w:val="single" w:sz="5" w:space="0" w:color="000000"/>
              <w:bottom w:val="single" w:sz="5" w:space="0" w:color="000000"/>
              <w:right w:val="single" w:sz="5" w:space="0" w:color="000000"/>
            </w:tcBorders>
          </w:tcPr>
          <w:p w:rsidR="00B76B25" w:rsidRPr="00976407" w:rsidRDefault="00B76B25" w:rsidP="0009495A">
            <w:pPr>
              <w:pStyle w:val="TableParagraph"/>
              <w:spacing w:line="267" w:lineRule="exact"/>
              <w:ind w:left="104"/>
              <w:jc w:val="both"/>
              <w:rPr>
                <w:rFonts w:ascii="Cambria" w:eastAsia="Times New Roman" w:hAnsi="Cambria"/>
                <w:color w:val="808080"/>
                <w:sz w:val="24"/>
                <w:szCs w:val="24"/>
              </w:rPr>
            </w:pPr>
            <w:r w:rsidRPr="00976407">
              <w:rPr>
                <w:rFonts w:ascii="Cambria" w:hAnsi="Cambria"/>
                <w:color w:val="808080"/>
                <w:spacing w:val="-1"/>
                <w:sz w:val="24"/>
              </w:rPr>
              <w:t>Copies</w:t>
            </w:r>
            <w:r w:rsidR="008678D6" w:rsidRPr="00976407">
              <w:rPr>
                <w:rFonts w:ascii="Cambria" w:hAnsi="Cambria"/>
                <w:color w:val="808080"/>
                <w:spacing w:val="-1"/>
                <w:sz w:val="24"/>
              </w:rPr>
              <w:t xml:space="preserve"> </w:t>
            </w:r>
            <w:r w:rsidRPr="00976407">
              <w:rPr>
                <w:rFonts w:ascii="Cambria" w:hAnsi="Cambria"/>
                <w:color w:val="808080"/>
                <w:spacing w:val="2"/>
                <w:sz w:val="24"/>
              </w:rPr>
              <w:t>of</w:t>
            </w:r>
            <w:r w:rsidR="008678D6" w:rsidRPr="00976407">
              <w:rPr>
                <w:rFonts w:ascii="Cambria" w:hAnsi="Cambria"/>
                <w:color w:val="808080"/>
                <w:spacing w:val="2"/>
                <w:sz w:val="24"/>
              </w:rPr>
              <w:t xml:space="preserve"> </w:t>
            </w:r>
            <w:r w:rsidRPr="00976407">
              <w:rPr>
                <w:rFonts w:ascii="Cambria" w:hAnsi="Cambria"/>
                <w:color w:val="808080"/>
                <w:spacing w:val="-3"/>
                <w:sz w:val="24"/>
              </w:rPr>
              <w:t>last</w:t>
            </w:r>
            <w:r w:rsidR="008678D6" w:rsidRPr="00976407">
              <w:rPr>
                <w:rFonts w:ascii="Cambria" w:hAnsi="Cambria"/>
                <w:color w:val="808080"/>
                <w:spacing w:val="-3"/>
                <w:sz w:val="24"/>
              </w:rPr>
              <w:t xml:space="preserve"> </w:t>
            </w:r>
            <w:r w:rsidRPr="00976407">
              <w:rPr>
                <w:rFonts w:ascii="Cambria" w:hAnsi="Cambria"/>
                <w:color w:val="808080"/>
                <w:sz w:val="24"/>
              </w:rPr>
              <w:t>three</w:t>
            </w:r>
            <w:r w:rsidR="008678D6" w:rsidRPr="00976407">
              <w:rPr>
                <w:rFonts w:ascii="Cambria" w:hAnsi="Cambria"/>
                <w:color w:val="808080"/>
                <w:sz w:val="24"/>
              </w:rPr>
              <w:t xml:space="preserve"> </w:t>
            </w:r>
            <w:r w:rsidRPr="00976407">
              <w:rPr>
                <w:rFonts w:ascii="Cambria" w:hAnsi="Cambria"/>
                <w:color w:val="808080"/>
                <w:spacing w:val="-3"/>
                <w:sz w:val="24"/>
              </w:rPr>
              <w:t>years</w:t>
            </w:r>
            <w:r w:rsidR="008678D6" w:rsidRPr="00976407">
              <w:rPr>
                <w:rFonts w:ascii="Cambria" w:hAnsi="Cambria"/>
                <w:color w:val="808080"/>
                <w:spacing w:val="-3"/>
                <w:sz w:val="24"/>
              </w:rPr>
              <w:t xml:space="preserve"> </w:t>
            </w:r>
            <w:r w:rsidR="00225793" w:rsidRPr="00976407">
              <w:rPr>
                <w:rFonts w:ascii="Cambria" w:hAnsi="Cambria"/>
                <w:color w:val="808080"/>
                <w:spacing w:val="5"/>
                <w:sz w:val="24"/>
              </w:rPr>
              <w:t>audited financial statements and a</w:t>
            </w:r>
            <w:r w:rsidRPr="00976407">
              <w:rPr>
                <w:rFonts w:ascii="Cambria" w:hAnsi="Cambria"/>
                <w:color w:val="808080"/>
                <w:spacing w:val="-1"/>
                <w:sz w:val="24"/>
              </w:rPr>
              <w:t>nnual</w:t>
            </w:r>
            <w:r w:rsidR="008678D6" w:rsidRPr="00976407">
              <w:rPr>
                <w:rFonts w:ascii="Cambria" w:hAnsi="Cambria"/>
                <w:color w:val="808080"/>
                <w:spacing w:val="-1"/>
                <w:sz w:val="24"/>
              </w:rPr>
              <w:t xml:space="preserve"> </w:t>
            </w:r>
            <w:r w:rsidR="00225793" w:rsidRPr="00976407">
              <w:rPr>
                <w:rFonts w:ascii="Cambria" w:hAnsi="Cambria"/>
                <w:color w:val="808080"/>
                <w:spacing w:val="1"/>
                <w:sz w:val="24"/>
              </w:rPr>
              <w:t>r</w:t>
            </w:r>
            <w:r w:rsidRPr="00976407">
              <w:rPr>
                <w:rFonts w:ascii="Cambria" w:hAnsi="Cambria"/>
                <w:color w:val="808080"/>
                <w:spacing w:val="1"/>
                <w:sz w:val="24"/>
              </w:rPr>
              <w:t>eports</w:t>
            </w:r>
          </w:p>
        </w:tc>
        <w:tc>
          <w:tcPr>
            <w:tcW w:w="10" w:type="pct"/>
            <w:tcBorders>
              <w:top w:val="single" w:sz="5" w:space="0" w:color="000000"/>
              <w:left w:val="single" w:sz="5" w:space="0" w:color="000000"/>
              <w:bottom w:val="single" w:sz="5" w:space="0" w:color="000000"/>
              <w:right w:val="single" w:sz="5" w:space="0" w:color="000000"/>
            </w:tcBorders>
          </w:tcPr>
          <w:p w:rsidR="00B76B25" w:rsidRPr="00976407" w:rsidRDefault="00B76B25" w:rsidP="0009495A">
            <w:pPr>
              <w:jc w:val="both"/>
              <w:rPr>
                <w:rFonts w:ascii="Cambria" w:hAnsi="Cambria"/>
                <w:color w:val="808080"/>
              </w:rPr>
            </w:pPr>
          </w:p>
        </w:tc>
      </w:tr>
      <w:tr w:rsidR="00B76B25" w:rsidRPr="00976407" w:rsidTr="005117BF">
        <w:trPr>
          <w:trHeight w:hRule="exact" w:val="562"/>
        </w:trPr>
        <w:tc>
          <w:tcPr>
            <w:tcW w:w="244" w:type="pct"/>
            <w:tcBorders>
              <w:top w:val="single" w:sz="5" w:space="0" w:color="000000"/>
              <w:left w:val="single" w:sz="5" w:space="0" w:color="000000"/>
              <w:bottom w:val="single" w:sz="5" w:space="0" w:color="000000"/>
              <w:right w:val="single" w:sz="5" w:space="0" w:color="000000"/>
            </w:tcBorders>
          </w:tcPr>
          <w:p w:rsidR="00B76B25" w:rsidRPr="00976407" w:rsidRDefault="00B76B25" w:rsidP="0009495A">
            <w:pPr>
              <w:pStyle w:val="TableParagraph"/>
              <w:spacing w:line="262" w:lineRule="exact"/>
              <w:ind w:left="104"/>
              <w:jc w:val="both"/>
              <w:rPr>
                <w:rFonts w:ascii="Cambria" w:eastAsia="Times New Roman" w:hAnsi="Cambria"/>
                <w:color w:val="808080"/>
                <w:sz w:val="24"/>
                <w:szCs w:val="24"/>
              </w:rPr>
            </w:pPr>
            <w:r w:rsidRPr="00976407">
              <w:rPr>
                <w:rFonts w:ascii="Cambria" w:hAnsi="Cambria"/>
                <w:color w:val="808080"/>
                <w:sz w:val="24"/>
              </w:rPr>
              <w:t>7</w:t>
            </w:r>
          </w:p>
        </w:tc>
        <w:tc>
          <w:tcPr>
            <w:tcW w:w="4746" w:type="pct"/>
            <w:tcBorders>
              <w:top w:val="single" w:sz="5" w:space="0" w:color="000000"/>
              <w:left w:val="single" w:sz="5" w:space="0" w:color="000000"/>
              <w:bottom w:val="single" w:sz="5" w:space="0" w:color="000000"/>
              <w:right w:val="single" w:sz="5" w:space="0" w:color="000000"/>
            </w:tcBorders>
          </w:tcPr>
          <w:p w:rsidR="00B76B25" w:rsidRPr="00976407" w:rsidRDefault="00B76B25" w:rsidP="0009495A">
            <w:pPr>
              <w:pStyle w:val="TableParagraph"/>
              <w:spacing w:line="242" w:lineRule="auto"/>
              <w:ind w:left="104"/>
              <w:jc w:val="both"/>
              <w:rPr>
                <w:rFonts w:ascii="Cambria" w:eastAsia="Times New Roman" w:hAnsi="Cambria"/>
                <w:color w:val="808080"/>
                <w:sz w:val="24"/>
                <w:szCs w:val="24"/>
              </w:rPr>
            </w:pPr>
            <w:r w:rsidRPr="00976407">
              <w:rPr>
                <w:rFonts w:ascii="Cambria" w:hAnsi="Cambria"/>
                <w:color w:val="808080"/>
                <w:spacing w:val="-1"/>
                <w:sz w:val="24"/>
              </w:rPr>
              <w:t>Any</w:t>
            </w:r>
            <w:r w:rsidR="008678D6" w:rsidRPr="00976407">
              <w:rPr>
                <w:rFonts w:ascii="Cambria" w:hAnsi="Cambria"/>
                <w:color w:val="808080"/>
                <w:spacing w:val="-1"/>
                <w:sz w:val="24"/>
              </w:rPr>
              <w:t xml:space="preserve"> </w:t>
            </w:r>
            <w:r w:rsidRPr="00976407">
              <w:rPr>
                <w:rFonts w:ascii="Cambria" w:hAnsi="Cambria"/>
                <w:color w:val="808080"/>
                <w:spacing w:val="-1"/>
                <w:sz w:val="24"/>
              </w:rPr>
              <w:t>other</w:t>
            </w:r>
            <w:r w:rsidR="008678D6" w:rsidRPr="00976407">
              <w:rPr>
                <w:rFonts w:ascii="Cambria" w:hAnsi="Cambria"/>
                <w:color w:val="808080"/>
                <w:spacing w:val="-1"/>
                <w:sz w:val="24"/>
              </w:rPr>
              <w:t xml:space="preserve"> </w:t>
            </w:r>
            <w:r w:rsidRPr="00976407">
              <w:rPr>
                <w:rFonts w:ascii="Cambria" w:hAnsi="Cambria"/>
                <w:color w:val="808080"/>
                <w:spacing w:val="-1"/>
                <w:sz w:val="24"/>
              </w:rPr>
              <w:t>information</w:t>
            </w:r>
            <w:r w:rsidR="008678D6" w:rsidRPr="00976407">
              <w:rPr>
                <w:rFonts w:ascii="Cambria" w:hAnsi="Cambria"/>
                <w:color w:val="808080"/>
                <w:spacing w:val="-1"/>
                <w:sz w:val="24"/>
              </w:rPr>
              <w:t xml:space="preserve"> </w:t>
            </w:r>
            <w:r w:rsidRPr="00976407">
              <w:rPr>
                <w:rFonts w:ascii="Cambria" w:hAnsi="Cambria"/>
                <w:color w:val="808080"/>
                <w:spacing w:val="-1"/>
                <w:sz w:val="24"/>
              </w:rPr>
              <w:t>considered</w:t>
            </w:r>
            <w:r w:rsidR="008678D6" w:rsidRPr="00976407">
              <w:rPr>
                <w:rFonts w:ascii="Cambria" w:hAnsi="Cambria"/>
                <w:color w:val="808080"/>
                <w:spacing w:val="-1"/>
                <w:sz w:val="24"/>
              </w:rPr>
              <w:t xml:space="preserve"> </w:t>
            </w:r>
            <w:r w:rsidRPr="00976407">
              <w:rPr>
                <w:rFonts w:ascii="Cambria" w:hAnsi="Cambria"/>
                <w:color w:val="808080"/>
                <w:sz w:val="24"/>
              </w:rPr>
              <w:t>necessary</w:t>
            </w:r>
            <w:r w:rsidRPr="00976407">
              <w:rPr>
                <w:rFonts w:ascii="Cambria" w:hAnsi="Cambria"/>
                <w:color w:val="808080"/>
                <w:spacing w:val="-3"/>
                <w:sz w:val="24"/>
              </w:rPr>
              <w:t xml:space="preserve"> but</w:t>
            </w:r>
            <w:r w:rsidR="008678D6" w:rsidRPr="00976407">
              <w:rPr>
                <w:rFonts w:ascii="Cambria" w:hAnsi="Cambria"/>
                <w:color w:val="808080"/>
                <w:spacing w:val="-3"/>
                <w:sz w:val="24"/>
              </w:rPr>
              <w:t xml:space="preserve"> </w:t>
            </w:r>
            <w:r w:rsidRPr="00976407">
              <w:rPr>
                <w:rFonts w:ascii="Cambria" w:hAnsi="Cambria"/>
                <w:color w:val="808080"/>
                <w:spacing w:val="-1"/>
                <w:sz w:val="24"/>
              </w:rPr>
              <w:t>not</w:t>
            </w:r>
            <w:r w:rsidR="008678D6" w:rsidRPr="00976407">
              <w:rPr>
                <w:rFonts w:ascii="Cambria" w:hAnsi="Cambria"/>
                <w:color w:val="808080"/>
                <w:spacing w:val="-1"/>
                <w:sz w:val="24"/>
              </w:rPr>
              <w:t xml:space="preserve"> </w:t>
            </w:r>
            <w:r w:rsidRPr="00976407">
              <w:rPr>
                <w:rFonts w:ascii="Cambria" w:hAnsi="Cambria"/>
                <w:color w:val="808080"/>
                <w:spacing w:val="-2"/>
                <w:sz w:val="24"/>
              </w:rPr>
              <w:t>included</w:t>
            </w:r>
            <w:r w:rsidR="008678D6" w:rsidRPr="00976407">
              <w:rPr>
                <w:rFonts w:ascii="Cambria" w:hAnsi="Cambria"/>
                <w:color w:val="808080"/>
                <w:spacing w:val="-2"/>
                <w:sz w:val="24"/>
              </w:rPr>
              <w:t xml:space="preserve"> </w:t>
            </w:r>
            <w:r w:rsidRPr="00976407">
              <w:rPr>
                <w:rFonts w:ascii="Cambria" w:hAnsi="Cambria"/>
                <w:color w:val="808080"/>
                <w:spacing w:val="-3"/>
                <w:sz w:val="24"/>
              </w:rPr>
              <w:t>above</w:t>
            </w:r>
          </w:p>
        </w:tc>
        <w:tc>
          <w:tcPr>
            <w:tcW w:w="10" w:type="pct"/>
            <w:tcBorders>
              <w:top w:val="single" w:sz="5" w:space="0" w:color="000000"/>
              <w:left w:val="single" w:sz="5" w:space="0" w:color="000000"/>
              <w:bottom w:val="single" w:sz="5" w:space="0" w:color="000000"/>
              <w:right w:val="single" w:sz="5" w:space="0" w:color="000000"/>
            </w:tcBorders>
          </w:tcPr>
          <w:p w:rsidR="00B76B25" w:rsidRPr="00976407" w:rsidRDefault="00B76B25" w:rsidP="0009495A">
            <w:pPr>
              <w:jc w:val="both"/>
              <w:rPr>
                <w:rFonts w:ascii="Cambria" w:hAnsi="Cambria"/>
                <w:color w:val="808080"/>
              </w:rPr>
            </w:pPr>
          </w:p>
        </w:tc>
      </w:tr>
    </w:tbl>
    <w:p w:rsidR="00B76B25" w:rsidRPr="00976407" w:rsidRDefault="00B76B25" w:rsidP="0009495A">
      <w:pPr>
        <w:pStyle w:val="BodySingle"/>
        <w:tabs>
          <w:tab w:val="left" w:pos="720"/>
        </w:tabs>
        <w:jc w:val="both"/>
        <w:rPr>
          <w:rFonts w:ascii="Cambria" w:hAnsi="Cambria"/>
          <w:color w:val="808080"/>
          <w:sz w:val="24"/>
          <w:lang w:val="en-US"/>
        </w:rPr>
      </w:pPr>
    </w:p>
    <w:p w:rsidR="00B76B25" w:rsidRPr="00976407" w:rsidRDefault="00B76B25" w:rsidP="00D1381C">
      <w:pPr>
        <w:pStyle w:val="Heading1"/>
        <w:spacing w:before="69"/>
        <w:ind w:right="1860"/>
        <w:jc w:val="both"/>
        <w:rPr>
          <w:rFonts w:ascii="Cambria" w:hAnsi="Cambria"/>
          <w:b w:val="0"/>
          <w:bCs w:val="0"/>
          <w:color w:val="808080"/>
        </w:rPr>
      </w:pPr>
      <w:r w:rsidRPr="00976407">
        <w:rPr>
          <w:rFonts w:ascii="Cambria" w:hAnsi="Cambria"/>
          <w:color w:val="808080"/>
          <w:spacing w:val="-1"/>
        </w:rPr>
        <w:br w:type="page"/>
      </w:r>
      <w:bookmarkStart w:id="21" w:name="_Toc455137374"/>
      <w:r w:rsidRPr="00976407">
        <w:rPr>
          <w:rFonts w:ascii="Cambria" w:hAnsi="Cambria"/>
          <w:color w:val="808080"/>
          <w:spacing w:val="-1"/>
        </w:rPr>
        <w:lastRenderedPageBreak/>
        <w:t>FORM</w:t>
      </w:r>
      <w:r w:rsidR="00503CFD" w:rsidRPr="00976407">
        <w:rPr>
          <w:rFonts w:ascii="Cambria" w:hAnsi="Cambria"/>
          <w:color w:val="808080"/>
          <w:spacing w:val="-1"/>
        </w:rPr>
        <w:t xml:space="preserve"> </w:t>
      </w:r>
      <w:r w:rsidRPr="00976407">
        <w:rPr>
          <w:rFonts w:ascii="Cambria" w:hAnsi="Cambria"/>
          <w:color w:val="808080"/>
        </w:rPr>
        <w:t>C</w:t>
      </w:r>
      <w:bookmarkEnd w:id="21"/>
    </w:p>
    <w:p w:rsidR="00B76B25" w:rsidRPr="00976407" w:rsidRDefault="00225793" w:rsidP="00D1381C">
      <w:pPr>
        <w:spacing w:before="60"/>
        <w:ind w:right="1860"/>
        <w:jc w:val="both"/>
        <w:rPr>
          <w:rFonts w:ascii="Cambria" w:hAnsi="Cambria"/>
          <w:color w:val="808080"/>
        </w:rPr>
      </w:pPr>
      <w:r w:rsidRPr="00976407">
        <w:rPr>
          <w:rFonts w:ascii="Cambria" w:hAnsi="Cambria"/>
          <w:b/>
          <w:color w:val="808080"/>
          <w:spacing w:val="-1"/>
        </w:rPr>
        <w:t>Profile of Applicant</w:t>
      </w:r>
    </w:p>
    <w:p w:rsidR="00B76B25" w:rsidRPr="00976407" w:rsidRDefault="00B76B25" w:rsidP="00D1381C">
      <w:pPr>
        <w:spacing w:before="60"/>
        <w:ind w:right="1469"/>
        <w:jc w:val="both"/>
        <w:rPr>
          <w:rFonts w:ascii="Cambria" w:hAnsi="Cambria"/>
          <w:b/>
          <w:color w:val="808080"/>
          <w:spacing w:val="-1"/>
        </w:rPr>
      </w:pPr>
      <w:r w:rsidRPr="00976407">
        <w:rPr>
          <w:rFonts w:ascii="Cambria" w:hAnsi="Cambria"/>
          <w:b/>
          <w:color w:val="808080"/>
          <w:spacing w:val="-1"/>
        </w:rPr>
        <w:t>(Separate</w:t>
      </w:r>
      <w:r w:rsidR="008678D6" w:rsidRPr="00976407">
        <w:rPr>
          <w:rFonts w:ascii="Cambria" w:hAnsi="Cambria"/>
          <w:b/>
          <w:color w:val="808080"/>
          <w:spacing w:val="-1"/>
        </w:rPr>
        <w:t xml:space="preserve"> </w:t>
      </w:r>
      <w:r w:rsidRPr="00976407">
        <w:rPr>
          <w:rFonts w:ascii="Cambria" w:hAnsi="Cambria"/>
          <w:b/>
          <w:color w:val="808080"/>
          <w:spacing w:val="-2"/>
        </w:rPr>
        <w:t>form</w:t>
      </w:r>
      <w:r w:rsidR="008678D6" w:rsidRPr="00976407">
        <w:rPr>
          <w:rFonts w:ascii="Cambria" w:hAnsi="Cambria"/>
          <w:b/>
          <w:color w:val="808080"/>
          <w:spacing w:val="-2"/>
        </w:rPr>
        <w:t xml:space="preserve"> </w:t>
      </w:r>
      <w:r w:rsidRPr="00976407">
        <w:rPr>
          <w:rFonts w:ascii="Cambria" w:hAnsi="Cambria"/>
          <w:b/>
          <w:color w:val="808080"/>
        </w:rPr>
        <w:t>shall</w:t>
      </w:r>
      <w:r w:rsidR="008678D6" w:rsidRPr="00976407">
        <w:rPr>
          <w:rFonts w:ascii="Cambria" w:hAnsi="Cambria"/>
          <w:b/>
          <w:color w:val="808080"/>
        </w:rPr>
        <w:t xml:space="preserve"> </w:t>
      </w:r>
      <w:r w:rsidRPr="00976407">
        <w:rPr>
          <w:rFonts w:ascii="Cambria" w:hAnsi="Cambria"/>
          <w:b/>
          <w:color w:val="808080"/>
        </w:rPr>
        <w:t>be</w:t>
      </w:r>
      <w:r w:rsidR="008678D6" w:rsidRPr="00976407">
        <w:rPr>
          <w:rFonts w:ascii="Cambria" w:hAnsi="Cambria"/>
          <w:b/>
          <w:color w:val="808080"/>
        </w:rPr>
        <w:t xml:space="preserve"> </w:t>
      </w:r>
      <w:r w:rsidRPr="00976407">
        <w:rPr>
          <w:rFonts w:ascii="Cambria" w:hAnsi="Cambria"/>
          <w:b/>
          <w:color w:val="808080"/>
          <w:spacing w:val="-1"/>
        </w:rPr>
        <w:t>furnished</w:t>
      </w:r>
      <w:r w:rsidR="008678D6" w:rsidRPr="00976407">
        <w:rPr>
          <w:rFonts w:ascii="Cambria" w:hAnsi="Cambria"/>
          <w:b/>
          <w:color w:val="808080"/>
          <w:spacing w:val="-1"/>
        </w:rPr>
        <w:t xml:space="preserve"> </w:t>
      </w:r>
      <w:r w:rsidRPr="00976407">
        <w:rPr>
          <w:rFonts w:ascii="Cambria" w:hAnsi="Cambria"/>
          <w:b/>
          <w:color w:val="808080"/>
        </w:rPr>
        <w:t>for</w:t>
      </w:r>
      <w:r w:rsidR="008678D6" w:rsidRPr="00976407">
        <w:rPr>
          <w:rFonts w:ascii="Cambria" w:hAnsi="Cambria"/>
          <w:b/>
          <w:color w:val="808080"/>
        </w:rPr>
        <w:t xml:space="preserve"> </w:t>
      </w:r>
      <w:r w:rsidRPr="00976407">
        <w:rPr>
          <w:rFonts w:ascii="Cambria" w:hAnsi="Cambria"/>
          <w:b/>
          <w:color w:val="808080"/>
          <w:spacing w:val="-1"/>
        </w:rPr>
        <w:t>each</w:t>
      </w:r>
      <w:r w:rsidR="008678D6" w:rsidRPr="00976407">
        <w:rPr>
          <w:rFonts w:ascii="Cambria" w:hAnsi="Cambria"/>
          <w:b/>
          <w:color w:val="808080"/>
          <w:spacing w:val="-1"/>
        </w:rPr>
        <w:t xml:space="preserve"> </w:t>
      </w:r>
      <w:r w:rsidRPr="00976407">
        <w:rPr>
          <w:rFonts w:ascii="Cambria" w:hAnsi="Cambria"/>
          <w:b/>
          <w:color w:val="808080"/>
          <w:spacing w:val="3"/>
        </w:rPr>
        <w:t>institution</w:t>
      </w:r>
      <w:r w:rsidRPr="00976407">
        <w:rPr>
          <w:rFonts w:ascii="Cambria" w:hAnsi="Cambria"/>
          <w:b/>
          <w:color w:val="808080"/>
          <w:spacing w:val="-1"/>
        </w:rPr>
        <w:t>)</w:t>
      </w:r>
    </w:p>
    <w:p w:rsidR="00B76B25" w:rsidRPr="00976407" w:rsidRDefault="00B76B25" w:rsidP="0009495A">
      <w:pPr>
        <w:spacing w:line="200" w:lineRule="exact"/>
        <w:jc w:val="both"/>
        <w:rPr>
          <w:rFonts w:ascii="Cambria" w:hAnsi="Cambria"/>
          <w:color w:val="808080"/>
          <w:sz w:val="20"/>
          <w:szCs w:val="20"/>
        </w:rPr>
      </w:pPr>
    </w:p>
    <w:p w:rsidR="00B76B25" w:rsidRPr="00976407" w:rsidRDefault="00B76B25" w:rsidP="0009495A">
      <w:pPr>
        <w:spacing w:before="3" w:line="200" w:lineRule="exact"/>
        <w:jc w:val="both"/>
        <w:rPr>
          <w:rFonts w:ascii="Cambria" w:hAnsi="Cambria"/>
          <w:color w:val="808080"/>
          <w:sz w:val="20"/>
          <w:szCs w:val="20"/>
        </w:rPr>
      </w:pPr>
    </w:p>
    <w:tbl>
      <w:tblPr>
        <w:tblW w:w="5000" w:type="pct"/>
        <w:tblCellMar>
          <w:left w:w="0" w:type="dxa"/>
          <w:right w:w="0" w:type="dxa"/>
        </w:tblCellMar>
        <w:tblLook w:val="01E0"/>
      </w:tblPr>
      <w:tblGrid>
        <w:gridCol w:w="8321"/>
      </w:tblGrid>
      <w:tr w:rsidR="00B76B25" w:rsidRPr="00976407" w:rsidTr="00803B3B">
        <w:trPr>
          <w:trHeight w:hRule="exact" w:val="994"/>
        </w:trPr>
        <w:tc>
          <w:tcPr>
            <w:tcW w:w="5000" w:type="pct"/>
            <w:tcBorders>
              <w:top w:val="single" w:sz="5" w:space="0" w:color="808080"/>
              <w:left w:val="single" w:sz="5" w:space="0" w:color="808080"/>
              <w:bottom w:val="single" w:sz="5" w:space="0" w:color="808080"/>
              <w:right w:val="single" w:sz="5" w:space="0" w:color="808080"/>
            </w:tcBorders>
          </w:tcPr>
          <w:p w:rsidR="00B76B25" w:rsidRPr="00976407" w:rsidRDefault="00B76B25" w:rsidP="0009495A">
            <w:pPr>
              <w:pStyle w:val="TableParagraph"/>
              <w:numPr>
                <w:ilvl w:val="0"/>
                <w:numId w:val="12"/>
              </w:numPr>
              <w:spacing w:line="272" w:lineRule="exact"/>
              <w:jc w:val="both"/>
              <w:rPr>
                <w:rFonts w:ascii="Cambria" w:eastAsia="Times New Roman" w:hAnsi="Cambria"/>
                <w:color w:val="808080"/>
                <w:sz w:val="24"/>
                <w:szCs w:val="24"/>
              </w:rPr>
            </w:pPr>
            <w:r w:rsidRPr="00976407">
              <w:rPr>
                <w:rFonts w:ascii="Cambria" w:hAnsi="Cambria"/>
                <w:color w:val="808080"/>
                <w:spacing w:val="-1"/>
                <w:sz w:val="24"/>
              </w:rPr>
              <w:t>Name of Educational Institution</w:t>
            </w:r>
          </w:p>
        </w:tc>
      </w:tr>
      <w:tr w:rsidR="00B76B25" w:rsidRPr="00976407" w:rsidTr="00803B3B">
        <w:trPr>
          <w:trHeight w:hRule="exact" w:val="904"/>
        </w:trPr>
        <w:tc>
          <w:tcPr>
            <w:tcW w:w="5000" w:type="pct"/>
            <w:tcBorders>
              <w:top w:val="single" w:sz="5" w:space="0" w:color="808080"/>
              <w:left w:val="single" w:sz="5" w:space="0" w:color="808080"/>
              <w:bottom w:val="single" w:sz="5" w:space="0" w:color="808080"/>
              <w:right w:val="single" w:sz="5" w:space="0" w:color="808080"/>
            </w:tcBorders>
          </w:tcPr>
          <w:p w:rsidR="00B76B25" w:rsidRPr="00976407" w:rsidRDefault="00B76B25" w:rsidP="0009495A">
            <w:pPr>
              <w:pStyle w:val="TableParagraph"/>
              <w:numPr>
                <w:ilvl w:val="0"/>
                <w:numId w:val="12"/>
              </w:numPr>
              <w:spacing w:line="272" w:lineRule="exact"/>
              <w:jc w:val="both"/>
              <w:rPr>
                <w:rFonts w:ascii="Cambria" w:eastAsia="Times New Roman" w:hAnsi="Cambria"/>
                <w:color w:val="808080"/>
                <w:sz w:val="24"/>
                <w:szCs w:val="24"/>
              </w:rPr>
            </w:pPr>
            <w:r w:rsidRPr="00976407">
              <w:rPr>
                <w:rFonts w:ascii="Cambria" w:hAnsi="Cambria"/>
                <w:color w:val="808080"/>
                <w:sz w:val="24"/>
              </w:rPr>
              <w:t>Location of Educational Institution</w:t>
            </w:r>
          </w:p>
        </w:tc>
      </w:tr>
      <w:tr w:rsidR="00B76B25" w:rsidRPr="00976407" w:rsidTr="00803B3B">
        <w:trPr>
          <w:trHeight w:hRule="exact" w:val="904"/>
        </w:trPr>
        <w:tc>
          <w:tcPr>
            <w:tcW w:w="5000" w:type="pct"/>
            <w:tcBorders>
              <w:top w:val="single" w:sz="5" w:space="0" w:color="808080"/>
              <w:left w:val="single" w:sz="5" w:space="0" w:color="808080"/>
              <w:bottom w:val="single" w:sz="5" w:space="0" w:color="808080"/>
              <w:right w:val="single" w:sz="5" w:space="0" w:color="808080"/>
            </w:tcBorders>
          </w:tcPr>
          <w:p w:rsidR="00B76B25" w:rsidRPr="00976407" w:rsidRDefault="00B76B25" w:rsidP="0009495A">
            <w:pPr>
              <w:pStyle w:val="TableParagraph"/>
              <w:spacing w:line="272" w:lineRule="exact"/>
              <w:ind w:left="99"/>
              <w:jc w:val="both"/>
              <w:rPr>
                <w:rFonts w:ascii="Cambria" w:hAnsi="Cambria"/>
                <w:color w:val="808080"/>
                <w:sz w:val="24"/>
              </w:rPr>
            </w:pPr>
            <w:r w:rsidRPr="00976407">
              <w:rPr>
                <w:rFonts w:ascii="Cambria" w:hAnsi="Cambria"/>
                <w:color w:val="808080"/>
                <w:sz w:val="24"/>
              </w:rPr>
              <w:t xml:space="preserve">3. Area of the premises and built up area </w:t>
            </w:r>
          </w:p>
        </w:tc>
      </w:tr>
      <w:tr w:rsidR="00B76B25" w:rsidRPr="00976407" w:rsidTr="00803B3B">
        <w:trPr>
          <w:trHeight w:hRule="exact" w:val="661"/>
        </w:trPr>
        <w:tc>
          <w:tcPr>
            <w:tcW w:w="5000" w:type="pct"/>
            <w:tcBorders>
              <w:top w:val="single" w:sz="5" w:space="0" w:color="808080"/>
              <w:left w:val="single" w:sz="5" w:space="0" w:color="808080"/>
              <w:bottom w:val="single" w:sz="5" w:space="0" w:color="808080"/>
              <w:right w:val="single" w:sz="5" w:space="0" w:color="808080"/>
            </w:tcBorders>
          </w:tcPr>
          <w:p w:rsidR="00B76B25" w:rsidRPr="00976407" w:rsidRDefault="00B76B25" w:rsidP="0009495A">
            <w:pPr>
              <w:pStyle w:val="TableParagraph"/>
              <w:spacing w:line="272" w:lineRule="exact"/>
              <w:ind w:left="99"/>
              <w:jc w:val="both"/>
              <w:rPr>
                <w:rFonts w:ascii="Cambria" w:hAnsi="Cambria"/>
                <w:color w:val="808080"/>
                <w:sz w:val="24"/>
              </w:rPr>
            </w:pPr>
            <w:r w:rsidRPr="00976407">
              <w:rPr>
                <w:rFonts w:ascii="Cambria" w:hAnsi="Cambria"/>
                <w:color w:val="808080"/>
                <w:sz w:val="24"/>
              </w:rPr>
              <w:t>4. Year of commencement of operations:</w:t>
            </w:r>
          </w:p>
        </w:tc>
      </w:tr>
      <w:tr w:rsidR="00B76B25" w:rsidRPr="00976407" w:rsidTr="00803B3B">
        <w:trPr>
          <w:trHeight w:hRule="exact" w:val="724"/>
        </w:trPr>
        <w:tc>
          <w:tcPr>
            <w:tcW w:w="5000" w:type="pct"/>
            <w:tcBorders>
              <w:top w:val="single" w:sz="5" w:space="0" w:color="808080"/>
              <w:left w:val="single" w:sz="5" w:space="0" w:color="808080"/>
              <w:bottom w:val="single" w:sz="5" w:space="0" w:color="808080"/>
              <w:right w:val="single" w:sz="5" w:space="0" w:color="808080"/>
            </w:tcBorders>
          </w:tcPr>
          <w:p w:rsidR="00B76B25" w:rsidRPr="00976407" w:rsidRDefault="00B76B25" w:rsidP="0009495A">
            <w:pPr>
              <w:pStyle w:val="TableParagraph"/>
              <w:spacing w:line="272" w:lineRule="exact"/>
              <w:ind w:left="99"/>
              <w:jc w:val="both"/>
              <w:rPr>
                <w:rFonts w:ascii="Cambria" w:eastAsia="Times New Roman" w:hAnsi="Cambria"/>
                <w:color w:val="808080"/>
                <w:sz w:val="24"/>
                <w:szCs w:val="24"/>
              </w:rPr>
            </w:pPr>
            <w:r w:rsidRPr="00976407">
              <w:rPr>
                <w:rFonts w:ascii="Cambria" w:hAnsi="Cambria"/>
                <w:color w:val="808080"/>
                <w:spacing w:val="-1"/>
                <w:sz w:val="24"/>
              </w:rPr>
              <w:t>5. Does the educational institution have residential facility for students and faculty</w:t>
            </w:r>
          </w:p>
        </w:tc>
      </w:tr>
      <w:tr w:rsidR="00B76B25" w:rsidRPr="00976407" w:rsidTr="00803B3B">
        <w:trPr>
          <w:trHeight w:hRule="exact" w:val="634"/>
        </w:trPr>
        <w:tc>
          <w:tcPr>
            <w:tcW w:w="5000" w:type="pct"/>
            <w:tcBorders>
              <w:top w:val="single" w:sz="5" w:space="0" w:color="808080"/>
              <w:left w:val="single" w:sz="5" w:space="0" w:color="808080"/>
              <w:bottom w:val="single" w:sz="5" w:space="0" w:color="808080"/>
              <w:right w:val="single" w:sz="5" w:space="0" w:color="808080"/>
            </w:tcBorders>
          </w:tcPr>
          <w:p w:rsidR="00B76B25" w:rsidRPr="00976407" w:rsidRDefault="00B76B25" w:rsidP="0009495A">
            <w:pPr>
              <w:pStyle w:val="TableParagraph"/>
              <w:spacing w:line="272" w:lineRule="exact"/>
              <w:ind w:left="99"/>
              <w:jc w:val="both"/>
              <w:rPr>
                <w:rFonts w:ascii="Cambria" w:hAnsi="Cambria"/>
                <w:color w:val="808080"/>
                <w:spacing w:val="-1"/>
                <w:sz w:val="24"/>
              </w:rPr>
            </w:pPr>
            <w:r w:rsidRPr="00976407">
              <w:rPr>
                <w:rFonts w:ascii="Cambria" w:hAnsi="Cambria"/>
                <w:color w:val="808080"/>
                <w:spacing w:val="-1"/>
                <w:sz w:val="24"/>
              </w:rPr>
              <w:t>6. Courses offered (UG, PG, PhD, Diploma, etc.)</w:t>
            </w:r>
          </w:p>
        </w:tc>
      </w:tr>
      <w:tr w:rsidR="00B76B25" w:rsidRPr="00976407" w:rsidTr="00803B3B">
        <w:trPr>
          <w:trHeight w:hRule="exact" w:val="706"/>
        </w:trPr>
        <w:tc>
          <w:tcPr>
            <w:tcW w:w="5000" w:type="pct"/>
            <w:tcBorders>
              <w:top w:val="single" w:sz="5" w:space="0" w:color="808080"/>
              <w:left w:val="single" w:sz="5" w:space="0" w:color="808080"/>
              <w:bottom w:val="single" w:sz="5" w:space="0" w:color="808080"/>
              <w:right w:val="single" w:sz="5" w:space="0" w:color="808080"/>
            </w:tcBorders>
          </w:tcPr>
          <w:p w:rsidR="00B76B25" w:rsidRPr="00976407" w:rsidRDefault="00B76B25" w:rsidP="0009495A">
            <w:pPr>
              <w:pStyle w:val="TableParagraph"/>
              <w:spacing w:line="272" w:lineRule="exact"/>
              <w:ind w:left="99"/>
              <w:jc w:val="both"/>
              <w:rPr>
                <w:rFonts w:ascii="Cambria" w:hAnsi="Cambria"/>
                <w:color w:val="808080"/>
                <w:spacing w:val="-1"/>
                <w:sz w:val="24"/>
              </w:rPr>
            </w:pPr>
            <w:r w:rsidRPr="00976407">
              <w:rPr>
                <w:rFonts w:ascii="Cambria" w:hAnsi="Cambria"/>
                <w:color w:val="808080"/>
                <w:spacing w:val="-1"/>
                <w:sz w:val="24"/>
              </w:rPr>
              <w:t>7. Number of Students:</w:t>
            </w:r>
          </w:p>
        </w:tc>
      </w:tr>
      <w:tr w:rsidR="00B76B25" w:rsidRPr="00976407" w:rsidTr="00803B3B">
        <w:trPr>
          <w:trHeight w:hRule="exact" w:val="1201"/>
        </w:trPr>
        <w:tc>
          <w:tcPr>
            <w:tcW w:w="5000" w:type="pct"/>
            <w:tcBorders>
              <w:top w:val="single" w:sz="5" w:space="0" w:color="808080"/>
              <w:left w:val="single" w:sz="5" w:space="0" w:color="808080"/>
              <w:bottom w:val="single" w:sz="5" w:space="0" w:color="808080"/>
              <w:right w:val="single" w:sz="5" w:space="0" w:color="808080"/>
            </w:tcBorders>
          </w:tcPr>
          <w:p w:rsidR="00B76B25" w:rsidRPr="00976407" w:rsidRDefault="00B76B25" w:rsidP="0009495A">
            <w:pPr>
              <w:pStyle w:val="TableParagraph"/>
              <w:spacing w:line="272" w:lineRule="exact"/>
              <w:ind w:left="99"/>
              <w:jc w:val="both"/>
              <w:rPr>
                <w:rFonts w:ascii="Cambria" w:eastAsia="Times New Roman" w:hAnsi="Cambria"/>
                <w:color w:val="808080"/>
                <w:sz w:val="24"/>
                <w:szCs w:val="24"/>
              </w:rPr>
            </w:pPr>
            <w:r w:rsidRPr="00976407">
              <w:rPr>
                <w:rFonts w:ascii="Cambria" w:hAnsi="Cambria"/>
                <w:color w:val="808080"/>
                <w:spacing w:val="-1"/>
                <w:sz w:val="24"/>
              </w:rPr>
              <w:t>8. Number of teachers:</w:t>
            </w:r>
          </w:p>
        </w:tc>
      </w:tr>
      <w:tr w:rsidR="00B76B25" w:rsidRPr="00976407" w:rsidTr="00803B3B">
        <w:trPr>
          <w:trHeight w:hRule="exact" w:val="1174"/>
        </w:trPr>
        <w:tc>
          <w:tcPr>
            <w:tcW w:w="5000" w:type="pct"/>
            <w:tcBorders>
              <w:top w:val="single" w:sz="5" w:space="0" w:color="808080"/>
              <w:left w:val="single" w:sz="5" w:space="0" w:color="808080"/>
              <w:bottom w:val="single" w:sz="5" w:space="0" w:color="808080"/>
              <w:right w:val="single" w:sz="5" w:space="0" w:color="808080"/>
            </w:tcBorders>
          </w:tcPr>
          <w:p w:rsidR="00B76B25" w:rsidRPr="00976407" w:rsidRDefault="00B76B25" w:rsidP="0009495A">
            <w:pPr>
              <w:pStyle w:val="TableParagraph"/>
              <w:spacing w:line="272" w:lineRule="exact"/>
              <w:ind w:left="99"/>
              <w:jc w:val="both"/>
              <w:rPr>
                <w:rFonts w:ascii="Cambria" w:hAnsi="Cambria"/>
                <w:color w:val="808080"/>
                <w:spacing w:val="-1"/>
                <w:sz w:val="24"/>
              </w:rPr>
            </w:pPr>
            <w:r w:rsidRPr="00976407">
              <w:rPr>
                <w:rFonts w:ascii="Cambria" w:hAnsi="Cambria"/>
                <w:color w:val="808080"/>
                <w:spacing w:val="-1"/>
                <w:sz w:val="24"/>
              </w:rPr>
              <w:t>9. Achievements and accolades won by the educational institution</w:t>
            </w:r>
          </w:p>
        </w:tc>
      </w:tr>
      <w:tr w:rsidR="00B76B25" w:rsidRPr="00976407" w:rsidTr="00803B3B">
        <w:trPr>
          <w:trHeight w:hRule="exact" w:val="1336"/>
        </w:trPr>
        <w:tc>
          <w:tcPr>
            <w:tcW w:w="5000" w:type="pct"/>
            <w:tcBorders>
              <w:top w:val="single" w:sz="5" w:space="0" w:color="808080"/>
              <w:left w:val="single" w:sz="5" w:space="0" w:color="808080"/>
              <w:bottom w:val="single" w:sz="5" w:space="0" w:color="808080"/>
              <w:right w:val="single" w:sz="5" w:space="0" w:color="808080"/>
            </w:tcBorders>
          </w:tcPr>
          <w:p w:rsidR="00B76B25" w:rsidRPr="00976407" w:rsidRDefault="00B76B25" w:rsidP="0009495A">
            <w:pPr>
              <w:pStyle w:val="TableParagraph"/>
              <w:spacing w:line="272" w:lineRule="exact"/>
              <w:ind w:left="99"/>
              <w:jc w:val="both"/>
              <w:rPr>
                <w:rFonts w:ascii="Cambria" w:hAnsi="Cambria"/>
                <w:color w:val="808080"/>
                <w:spacing w:val="-1"/>
                <w:sz w:val="24"/>
              </w:rPr>
            </w:pPr>
            <w:r w:rsidRPr="00976407">
              <w:rPr>
                <w:rFonts w:ascii="Cambria" w:hAnsi="Cambria"/>
                <w:color w:val="808080"/>
                <w:spacing w:val="-1"/>
                <w:sz w:val="24"/>
              </w:rPr>
              <w:t>10. Notable alumni of the institution</w:t>
            </w:r>
          </w:p>
        </w:tc>
      </w:tr>
      <w:tr w:rsidR="00B76B25" w:rsidRPr="00976407" w:rsidTr="00803B3B">
        <w:trPr>
          <w:trHeight w:hRule="exact" w:val="1354"/>
        </w:trPr>
        <w:tc>
          <w:tcPr>
            <w:tcW w:w="5000" w:type="pct"/>
            <w:tcBorders>
              <w:top w:val="single" w:sz="5" w:space="0" w:color="808080"/>
              <w:left w:val="single" w:sz="5" w:space="0" w:color="808080"/>
              <w:bottom w:val="single" w:sz="5" w:space="0" w:color="808080"/>
              <w:right w:val="single" w:sz="5" w:space="0" w:color="808080"/>
            </w:tcBorders>
          </w:tcPr>
          <w:p w:rsidR="00B76B25" w:rsidRPr="00976407" w:rsidRDefault="00B76B25" w:rsidP="0009495A">
            <w:pPr>
              <w:pStyle w:val="TableParagraph"/>
              <w:spacing w:line="272" w:lineRule="exact"/>
              <w:ind w:left="99"/>
              <w:jc w:val="both"/>
              <w:rPr>
                <w:rFonts w:ascii="Cambria" w:hAnsi="Cambria"/>
                <w:color w:val="808080"/>
                <w:spacing w:val="-1"/>
                <w:sz w:val="24"/>
              </w:rPr>
            </w:pPr>
            <w:r w:rsidRPr="00976407">
              <w:rPr>
                <w:rFonts w:ascii="Cambria" w:hAnsi="Cambria"/>
                <w:color w:val="808080"/>
                <w:spacing w:val="-1"/>
                <w:sz w:val="24"/>
              </w:rPr>
              <w:t>11. Details of the library such as size, number of books etc.:</w:t>
            </w:r>
          </w:p>
        </w:tc>
      </w:tr>
      <w:tr w:rsidR="00B76B25" w:rsidRPr="00976407" w:rsidTr="00803B3B">
        <w:trPr>
          <w:trHeight w:hRule="exact" w:val="1237"/>
        </w:trPr>
        <w:tc>
          <w:tcPr>
            <w:tcW w:w="5000" w:type="pct"/>
            <w:tcBorders>
              <w:top w:val="single" w:sz="5" w:space="0" w:color="808080"/>
              <w:left w:val="single" w:sz="5" w:space="0" w:color="808080"/>
              <w:bottom w:val="single" w:sz="5" w:space="0" w:color="808080"/>
              <w:right w:val="single" w:sz="5" w:space="0" w:color="808080"/>
            </w:tcBorders>
          </w:tcPr>
          <w:p w:rsidR="00B76B25" w:rsidRPr="00976407" w:rsidRDefault="00B76B25" w:rsidP="0009495A">
            <w:pPr>
              <w:pStyle w:val="TableParagraph"/>
              <w:spacing w:line="272" w:lineRule="exact"/>
              <w:ind w:left="99"/>
              <w:jc w:val="both"/>
              <w:rPr>
                <w:rFonts w:ascii="Cambria" w:eastAsia="Times New Roman" w:hAnsi="Cambria"/>
                <w:color w:val="808080"/>
                <w:sz w:val="24"/>
                <w:szCs w:val="24"/>
              </w:rPr>
            </w:pPr>
            <w:r w:rsidRPr="00976407">
              <w:rPr>
                <w:rFonts w:ascii="Cambria" w:hAnsi="Cambria"/>
                <w:color w:val="808080"/>
                <w:sz w:val="24"/>
              </w:rPr>
              <w:lastRenderedPageBreak/>
              <w:t xml:space="preserve">12. </w:t>
            </w:r>
            <w:r w:rsidRPr="00976407">
              <w:rPr>
                <w:rFonts w:ascii="Cambria" w:hAnsi="Cambria"/>
                <w:color w:val="808080"/>
                <w:spacing w:val="-2"/>
                <w:sz w:val="24"/>
              </w:rPr>
              <w:t>Technological facilities and equipment in the educational institution</w:t>
            </w:r>
          </w:p>
        </w:tc>
      </w:tr>
      <w:tr w:rsidR="00B76B25" w:rsidRPr="00976407" w:rsidTr="00803B3B">
        <w:trPr>
          <w:trHeight w:hRule="exact" w:val="1714"/>
        </w:trPr>
        <w:tc>
          <w:tcPr>
            <w:tcW w:w="5000" w:type="pct"/>
            <w:tcBorders>
              <w:top w:val="single" w:sz="5" w:space="0" w:color="808080"/>
              <w:left w:val="single" w:sz="5" w:space="0" w:color="808080"/>
              <w:bottom w:val="single" w:sz="5" w:space="0" w:color="808080"/>
              <w:right w:val="single" w:sz="5" w:space="0" w:color="808080"/>
            </w:tcBorders>
          </w:tcPr>
          <w:p w:rsidR="00B76B25" w:rsidRPr="00976407" w:rsidRDefault="00B76B25" w:rsidP="0009495A">
            <w:pPr>
              <w:pStyle w:val="TableParagraph"/>
              <w:spacing w:line="272" w:lineRule="exact"/>
              <w:ind w:left="99"/>
              <w:jc w:val="both"/>
              <w:rPr>
                <w:rFonts w:ascii="Cambria" w:hAnsi="Cambria"/>
                <w:color w:val="808080"/>
                <w:spacing w:val="-1"/>
                <w:sz w:val="24"/>
              </w:rPr>
            </w:pPr>
            <w:r w:rsidRPr="00976407">
              <w:rPr>
                <w:rFonts w:ascii="Cambria" w:hAnsi="Cambria"/>
                <w:color w:val="808080"/>
                <w:spacing w:val="-1"/>
                <w:sz w:val="24"/>
              </w:rPr>
              <w:t xml:space="preserve">13. Details of support infrastructure facilities </w:t>
            </w:r>
          </w:p>
          <w:p w:rsidR="00B76B25" w:rsidRPr="00976407" w:rsidRDefault="00B76B25" w:rsidP="0009495A">
            <w:pPr>
              <w:pStyle w:val="TableParagraph"/>
              <w:spacing w:line="272" w:lineRule="exact"/>
              <w:ind w:left="99"/>
              <w:jc w:val="both"/>
              <w:rPr>
                <w:rFonts w:ascii="Cambria" w:hAnsi="Cambria"/>
                <w:color w:val="808080"/>
                <w:spacing w:val="-1"/>
                <w:sz w:val="24"/>
              </w:rPr>
            </w:pPr>
          </w:p>
          <w:p w:rsidR="00B76B25" w:rsidRPr="00976407" w:rsidRDefault="00B76B25" w:rsidP="0009495A">
            <w:pPr>
              <w:pStyle w:val="TableParagraph"/>
              <w:spacing w:line="272" w:lineRule="exact"/>
              <w:ind w:left="99"/>
              <w:jc w:val="both"/>
              <w:rPr>
                <w:rFonts w:ascii="Cambria" w:hAnsi="Cambria"/>
                <w:color w:val="808080"/>
                <w:spacing w:val="-1"/>
                <w:sz w:val="24"/>
              </w:rPr>
            </w:pPr>
          </w:p>
          <w:p w:rsidR="00B76B25" w:rsidRPr="00976407" w:rsidRDefault="00B76B25" w:rsidP="0009495A">
            <w:pPr>
              <w:pStyle w:val="TableParagraph"/>
              <w:spacing w:line="272" w:lineRule="exact"/>
              <w:ind w:left="99"/>
              <w:jc w:val="both"/>
              <w:rPr>
                <w:rFonts w:ascii="Cambria" w:hAnsi="Cambria"/>
                <w:color w:val="808080"/>
                <w:spacing w:val="-1"/>
                <w:sz w:val="24"/>
              </w:rPr>
            </w:pPr>
          </w:p>
          <w:p w:rsidR="00B76B25" w:rsidRPr="00976407" w:rsidRDefault="00B76B25" w:rsidP="0009495A">
            <w:pPr>
              <w:pStyle w:val="TableParagraph"/>
              <w:spacing w:line="272" w:lineRule="exact"/>
              <w:ind w:left="99"/>
              <w:jc w:val="both"/>
              <w:rPr>
                <w:rFonts w:ascii="Cambria" w:hAnsi="Cambria"/>
                <w:color w:val="808080"/>
                <w:spacing w:val="-1"/>
                <w:sz w:val="24"/>
              </w:rPr>
            </w:pPr>
          </w:p>
          <w:p w:rsidR="00B76B25" w:rsidRPr="00976407" w:rsidRDefault="00B76B25" w:rsidP="0009495A">
            <w:pPr>
              <w:pStyle w:val="TableParagraph"/>
              <w:spacing w:line="272" w:lineRule="exact"/>
              <w:ind w:left="99"/>
              <w:jc w:val="both"/>
              <w:rPr>
                <w:rFonts w:ascii="Cambria" w:hAnsi="Cambria"/>
                <w:color w:val="808080"/>
                <w:spacing w:val="-1"/>
                <w:sz w:val="24"/>
              </w:rPr>
            </w:pPr>
          </w:p>
          <w:p w:rsidR="00B76B25" w:rsidRPr="00976407" w:rsidRDefault="00B76B25" w:rsidP="0009495A">
            <w:pPr>
              <w:pStyle w:val="TableParagraph"/>
              <w:spacing w:line="272" w:lineRule="exact"/>
              <w:ind w:left="99"/>
              <w:jc w:val="both"/>
              <w:rPr>
                <w:rFonts w:ascii="Cambria" w:hAnsi="Cambria"/>
                <w:color w:val="808080"/>
                <w:spacing w:val="-1"/>
                <w:sz w:val="24"/>
              </w:rPr>
            </w:pPr>
          </w:p>
          <w:p w:rsidR="00B76B25" w:rsidRPr="00976407" w:rsidRDefault="00B76B25" w:rsidP="0009495A">
            <w:pPr>
              <w:pStyle w:val="TableParagraph"/>
              <w:spacing w:line="272" w:lineRule="exact"/>
              <w:ind w:left="99"/>
              <w:jc w:val="both"/>
              <w:rPr>
                <w:rFonts w:ascii="Cambria" w:hAnsi="Cambria"/>
                <w:color w:val="808080"/>
                <w:spacing w:val="-1"/>
                <w:sz w:val="24"/>
              </w:rPr>
            </w:pPr>
          </w:p>
          <w:p w:rsidR="00B76B25" w:rsidRPr="00976407" w:rsidRDefault="00B76B25" w:rsidP="0009495A">
            <w:pPr>
              <w:pStyle w:val="TableParagraph"/>
              <w:spacing w:line="272" w:lineRule="exact"/>
              <w:ind w:left="99"/>
              <w:jc w:val="both"/>
              <w:rPr>
                <w:rFonts w:ascii="Cambria" w:hAnsi="Cambria"/>
                <w:color w:val="808080"/>
                <w:spacing w:val="-1"/>
                <w:sz w:val="24"/>
              </w:rPr>
            </w:pPr>
          </w:p>
          <w:p w:rsidR="00B76B25" w:rsidRPr="00976407" w:rsidRDefault="00B76B25" w:rsidP="0009495A">
            <w:pPr>
              <w:pStyle w:val="TableParagraph"/>
              <w:spacing w:line="272" w:lineRule="exact"/>
              <w:ind w:left="99"/>
              <w:jc w:val="both"/>
              <w:rPr>
                <w:rFonts w:ascii="Cambria" w:hAnsi="Cambria"/>
                <w:color w:val="808080"/>
                <w:spacing w:val="-1"/>
                <w:sz w:val="24"/>
              </w:rPr>
            </w:pPr>
          </w:p>
          <w:p w:rsidR="00B76B25" w:rsidRPr="00976407" w:rsidRDefault="00B76B25" w:rsidP="0009495A">
            <w:pPr>
              <w:pStyle w:val="TableParagraph"/>
              <w:spacing w:line="272" w:lineRule="exact"/>
              <w:ind w:left="99"/>
              <w:jc w:val="both"/>
              <w:rPr>
                <w:rFonts w:ascii="Cambria" w:hAnsi="Cambria"/>
                <w:color w:val="808080"/>
                <w:spacing w:val="-1"/>
                <w:sz w:val="24"/>
              </w:rPr>
            </w:pPr>
          </w:p>
          <w:p w:rsidR="00B76B25" w:rsidRPr="00976407" w:rsidRDefault="00B76B25" w:rsidP="0009495A">
            <w:pPr>
              <w:pStyle w:val="TableParagraph"/>
              <w:spacing w:line="272" w:lineRule="exact"/>
              <w:ind w:left="99"/>
              <w:jc w:val="both"/>
              <w:rPr>
                <w:rFonts w:ascii="Cambria" w:eastAsia="Times New Roman" w:hAnsi="Cambria"/>
                <w:color w:val="808080"/>
                <w:sz w:val="24"/>
                <w:szCs w:val="24"/>
              </w:rPr>
            </w:pPr>
          </w:p>
        </w:tc>
      </w:tr>
      <w:tr w:rsidR="00B76B25" w:rsidRPr="00976407" w:rsidTr="00803B3B">
        <w:trPr>
          <w:trHeight w:hRule="exact" w:val="1534"/>
        </w:trPr>
        <w:tc>
          <w:tcPr>
            <w:tcW w:w="5000" w:type="pct"/>
            <w:tcBorders>
              <w:top w:val="single" w:sz="5" w:space="0" w:color="808080"/>
              <w:left w:val="single" w:sz="5" w:space="0" w:color="808080"/>
              <w:bottom w:val="single" w:sz="5" w:space="0" w:color="808080"/>
              <w:right w:val="single" w:sz="5" w:space="0" w:color="808080"/>
            </w:tcBorders>
          </w:tcPr>
          <w:p w:rsidR="00B76B25" w:rsidRPr="00976407" w:rsidRDefault="00B76B25" w:rsidP="0009495A">
            <w:pPr>
              <w:pStyle w:val="ListParagraph"/>
              <w:widowControl w:val="0"/>
              <w:tabs>
                <w:tab w:val="left" w:pos="820"/>
              </w:tabs>
              <w:spacing w:before="55"/>
              <w:ind w:left="0"/>
              <w:jc w:val="both"/>
              <w:rPr>
                <w:rFonts w:ascii="Cambria" w:hAnsi="Cambria"/>
                <w:bCs/>
                <w:color w:val="808080"/>
              </w:rPr>
            </w:pPr>
            <w:r w:rsidRPr="00976407">
              <w:rPr>
                <w:rFonts w:ascii="Cambria" w:hAnsi="Cambria"/>
                <w:bCs/>
                <w:color w:val="808080"/>
              </w:rPr>
              <w:t>14. Profiles of the promoters / eminent academicians who will be involved with the project:</w:t>
            </w:r>
          </w:p>
        </w:tc>
      </w:tr>
      <w:tr w:rsidR="00B76B25" w:rsidRPr="00976407" w:rsidTr="00803B3B">
        <w:trPr>
          <w:trHeight w:hRule="exact" w:val="1606"/>
        </w:trPr>
        <w:tc>
          <w:tcPr>
            <w:tcW w:w="5000" w:type="pct"/>
            <w:tcBorders>
              <w:top w:val="single" w:sz="5" w:space="0" w:color="808080"/>
              <w:left w:val="single" w:sz="5" w:space="0" w:color="808080"/>
              <w:bottom w:val="single" w:sz="5" w:space="0" w:color="808080"/>
              <w:right w:val="single" w:sz="5" w:space="0" w:color="808080"/>
            </w:tcBorders>
          </w:tcPr>
          <w:p w:rsidR="00B76B25" w:rsidRPr="00976407" w:rsidRDefault="00B76B25" w:rsidP="0009495A">
            <w:pPr>
              <w:pStyle w:val="ListParagraph"/>
              <w:widowControl w:val="0"/>
              <w:tabs>
                <w:tab w:val="left" w:pos="820"/>
              </w:tabs>
              <w:spacing w:before="55"/>
              <w:ind w:left="0"/>
              <w:jc w:val="both"/>
              <w:rPr>
                <w:rFonts w:ascii="Cambria" w:hAnsi="Cambria"/>
                <w:bCs/>
                <w:color w:val="808080"/>
              </w:rPr>
            </w:pPr>
            <w:r w:rsidRPr="00976407">
              <w:rPr>
                <w:rFonts w:ascii="Cambria" w:hAnsi="Cambria"/>
                <w:bCs/>
                <w:color w:val="808080"/>
              </w:rPr>
              <w:t>15. Entity of the educational institution being run (Sec 8 company, Trust, Society, Private Limited Company etc.)</w:t>
            </w:r>
          </w:p>
        </w:tc>
      </w:tr>
    </w:tbl>
    <w:p w:rsidR="00B76B25" w:rsidRPr="00976407" w:rsidRDefault="00B76B25" w:rsidP="0009495A">
      <w:pPr>
        <w:spacing w:line="200" w:lineRule="exact"/>
        <w:jc w:val="both"/>
        <w:rPr>
          <w:rFonts w:ascii="Cambria" w:hAnsi="Cambria"/>
          <w:color w:val="808080"/>
          <w:sz w:val="20"/>
          <w:szCs w:val="20"/>
        </w:rPr>
      </w:pPr>
    </w:p>
    <w:p w:rsidR="00B76B25" w:rsidRPr="00976407" w:rsidRDefault="00B76B25" w:rsidP="0009495A">
      <w:pPr>
        <w:spacing w:before="69"/>
        <w:jc w:val="both"/>
        <w:rPr>
          <w:rFonts w:ascii="Cambria" w:hAnsi="Cambria"/>
          <w:b/>
          <w:color w:val="808080"/>
          <w:spacing w:val="-1"/>
        </w:rPr>
      </w:pPr>
    </w:p>
    <w:p w:rsidR="00B76B25" w:rsidRPr="00976407" w:rsidRDefault="00B76B25" w:rsidP="0009495A">
      <w:pPr>
        <w:spacing w:before="69"/>
        <w:jc w:val="both"/>
        <w:rPr>
          <w:rFonts w:ascii="Cambria" w:hAnsi="Cambria"/>
          <w:b/>
          <w:color w:val="808080"/>
          <w:spacing w:val="-1"/>
        </w:rPr>
      </w:pPr>
    </w:p>
    <w:p w:rsidR="00B76B25" w:rsidRPr="00976407" w:rsidRDefault="00B76B25" w:rsidP="0009495A">
      <w:pPr>
        <w:spacing w:before="69"/>
        <w:jc w:val="both"/>
        <w:rPr>
          <w:rFonts w:ascii="Cambria" w:hAnsi="Cambria"/>
          <w:b/>
          <w:color w:val="808080"/>
          <w:spacing w:val="-1"/>
        </w:rPr>
      </w:pPr>
      <w:r w:rsidRPr="00976407">
        <w:rPr>
          <w:rFonts w:ascii="Cambria" w:hAnsi="Cambria"/>
          <w:b/>
          <w:color w:val="808080"/>
          <w:spacing w:val="-1"/>
        </w:rPr>
        <w:t>Signature(s)</w:t>
      </w:r>
      <w:r w:rsidR="008678D6" w:rsidRPr="00976407">
        <w:rPr>
          <w:rFonts w:ascii="Cambria" w:hAnsi="Cambria"/>
          <w:b/>
          <w:color w:val="808080"/>
          <w:spacing w:val="-1"/>
        </w:rPr>
        <w:t xml:space="preserve"> </w:t>
      </w:r>
      <w:r w:rsidRPr="00976407">
        <w:rPr>
          <w:rFonts w:ascii="Cambria" w:hAnsi="Cambria"/>
          <w:b/>
          <w:color w:val="808080"/>
        </w:rPr>
        <w:t>of</w:t>
      </w:r>
      <w:r w:rsidR="008678D6" w:rsidRPr="00976407">
        <w:rPr>
          <w:rFonts w:ascii="Cambria" w:hAnsi="Cambria"/>
          <w:b/>
          <w:color w:val="808080"/>
        </w:rPr>
        <w:t xml:space="preserve"> </w:t>
      </w:r>
      <w:r w:rsidRPr="00976407">
        <w:rPr>
          <w:rFonts w:ascii="Cambria" w:hAnsi="Cambria"/>
          <w:b/>
          <w:color w:val="808080"/>
          <w:spacing w:val="-1"/>
        </w:rPr>
        <w:t>Applicant(s)</w:t>
      </w:r>
    </w:p>
    <w:p w:rsidR="00B76B25" w:rsidRPr="00976407" w:rsidRDefault="00B76B25" w:rsidP="0009495A">
      <w:pPr>
        <w:spacing w:before="69"/>
        <w:jc w:val="both"/>
        <w:rPr>
          <w:rFonts w:ascii="Cambria" w:hAnsi="Cambria"/>
          <w:b/>
          <w:color w:val="808080"/>
          <w:spacing w:val="-1"/>
        </w:rPr>
      </w:pPr>
    </w:p>
    <w:p w:rsidR="00B76B25" w:rsidRPr="00976407" w:rsidRDefault="00B76B25" w:rsidP="0009495A">
      <w:pPr>
        <w:spacing w:before="69"/>
        <w:jc w:val="both"/>
        <w:rPr>
          <w:rFonts w:ascii="Cambria" w:hAnsi="Cambria"/>
          <w:color w:val="808080"/>
          <w:spacing w:val="-1"/>
        </w:rPr>
      </w:pPr>
      <w:r w:rsidRPr="00976407">
        <w:rPr>
          <w:rFonts w:ascii="Cambria" w:hAnsi="Cambria"/>
          <w:color w:val="808080"/>
          <w:spacing w:val="-1"/>
        </w:rPr>
        <w:t>(Use a separate form for each educational institution)</w:t>
      </w:r>
      <w:r w:rsidR="003513CD" w:rsidRPr="00976407">
        <w:rPr>
          <w:rFonts w:ascii="Cambria" w:hAnsi="Cambria"/>
          <w:color w:val="808080"/>
          <w:spacing w:val="-1"/>
        </w:rPr>
        <w:t>S</w:t>
      </w:r>
    </w:p>
    <w:sectPr w:rsidR="00B76B25" w:rsidRPr="00976407" w:rsidSect="00803B3B">
      <w:headerReference w:type="default" r:id="rId7"/>
      <w:footerReference w:type="even" r:id="rId8"/>
      <w:footerReference w:type="default" r:id="rId9"/>
      <w:footerReference w:type="first" r:id="rId10"/>
      <w:pgSz w:w="11909" w:h="16834" w:code="9"/>
      <w:pgMar w:top="1718" w:right="1800" w:bottom="1440" w:left="1800" w:header="576" w:footer="976" w:gutter="0"/>
      <w:pgBorders w:offsetFrom="page">
        <w:top w:val="single" w:sz="18" w:space="24" w:color="auto"/>
        <w:left w:val="single" w:sz="18" w:space="24" w:color="auto"/>
        <w:bottom w:val="single" w:sz="18" w:space="24" w:color="auto"/>
        <w:right w:val="single" w:sz="18" w:space="24" w:color="auto"/>
      </w:pgBorders>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47D9C" w:rsidRDefault="00347D9C">
      <w:r>
        <w:separator/>
      </w:r>
    </w:p>
  </w:endnote>
  <w:endnote w:type="continuationSeparator" w:id="1">
    <w:p w:rsidR="00347D9C" w:rsidRDefault="00347D9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9999999">
    <w:altName w:val="Times New Roman"/>
    <w:panose1 w:val="00000000000000000000"/>
    <w:charset w:val="00"/>
    <w:family w:val="roman"/>
    <w:notTrueType/>
    <w:pitch w:val="default"/>
    <w:sig w:usb0="00000000" w:usb1="00000000" w:usb2="00000000" w:usb3="00000000" w:csb0="00000000" w:csb1="00000000"/>
  </w:font>
  <w:font w:name="Calibri">
    <w:panose1 w:val="020F0502020204030204"/>
    <w:charset w:val="00"/>
    <w:family w:val="swiss"/>
    <w:pitch w:val="variable"/>
    <w:sig w:usb0="E00002FF" w:usb1="4000ACFF" w:usb2="00000001" w:usb3="00000000" w:csb0="0000019F" w:csb1="00000000"/>
  </w:font>
  <w:font w:name="Mangal">
    <w:panose1 w:val="02040503050203030202"/>
    <w:charset w:val="00"/>
    <w:family w:val="roman"/>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Helvetica">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10022FF" w:usb1="C000E47F" w:usb2="00000029" w:usb3="00000000" w:csb0="000001D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7FC6" w:rsidRDefault="00F34EBC">
    <w:pPr>
      <w:pStyle w:val="Footer"/>
      <w:framePr w:wrap="around" w:vAnchor="text" w:hAnchor="margin" w:xAlign="right" w:y="1"/>
      <w:rPr>
        <w:rStyle w:val="PageNumber"/>
      </w:rPr>
    </w:pPr>
    <w:r>
      <w:rPr>
        <w:rStyle w:val="PageNumber"/>
      </w:rPr>
      <w:fldChar w:fldCharType="begin"/>
    </w:r>
    <w:r w:rsidR="007D7FC6">
      <w:rPr>
        <w:rStyle w:val="PageNumber"/>
      </w:rPr>
      <w:instrText xml:space="preserve">PAGE  </w:instrText>
    </w:r>
    <w:r>
      <w:rPr>
        <w:rStyle w:val="PageNumber"/>
      </w:rPr>
      <w:fldChar w:fldCharType="separate"/>
    </w:r>
    <w:r w:rsidR="007D7FC6">
      <w:rPr>
        <w:rStyle w:val="PageNumber"/>
        <w:noProof/>
      </w:rPr>
      <w:t>15</w:t>
    </w:r>
    <w:r>
      <w:rPr>
        <w:rStyle w:val="PageNumber"/>
      </w:rPr>
      <w:fldChar w:fldCharType="end"/>
    </w:r>
  </w:p>
  <w:p w:rsidR="007D7FC6" w:rsidRDefault="007D7FC6">
    <w:pPr>
      <w:pStyle w:val="Footer"/>
      <w:ind w:right="360"/>
    </w:pPr>
  </w:p>
  <w:p w:rsidR="007D7FC6" w:rsidRDefault="007D7FC6"/>
  <w:p w:rsidR="007D7FC6" w:rsidRDefault="007D7FC6"/>
  <w:p w:rsidR="007D7FC6" w:rsidRDefault="007D7FC6"/>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7FC6" w:rsidRPr="005F3474" w:rsidRDefault="00F34EBC">
    <w:pPr>
      <w:pStyle w:val="Footer"/>
      <w:framePr w:wrap="around" w:vAnchor="text" w:hAnchor="margin" w:xAlign="right" w:y="1"/>
      <w:rPr>
        <w:rStyle w:val="PageNumber"/>
      </w:rPr>
    </w:pPr>
    <w:r w:rsidRPr="005F3474">
      <w:rPr>
        <w:rStyle w:val="PageNumber"/>
      </w:rPr>
      <w:fldChar w:fldCharType="begin"/>
    </w:r>
    <w:r w:rsidR="007D7FC6" w:rsidRPr="005F3474">
      <w:rPr>
        <w:rStyle w:val="PageNumber"/>
      </w:rPr>
      <w:instrText xml:space="preserve">PAGE  </w:instrText>
    </w:r>
    <w:r w:rsidRPr="005F3474">
      <w:rPr>
        <w:rStyle w:val="PageNumber"/>
      </w:rPr>
      <w:fldChar w:fldCharType="separate"/>
    </w:r>
    <w:r w:rsidR="009A5FCA">
      <w:rPr>
        <w:rStyle w:val="PageNumber"/>
        <w:noProof/>
      </w:rPr>
      <w:t>17</w:t>
    </w:r>
    <w:r w:rsidRPr="005F3474">
      <w:rPr>
        <w:rStyle w:val="PageNumber"/>
      </w:rPr>
      <w:fldChar w:fldCharType="end"/>
    </w:r>
  </w:p>
  <w:p w:rsidR="007D7FC6" w:rsidRDefault="007D7FC6">
    <w:pPr>
      <w:pStyle w:val="Footer"/>
      <w:ind w:right="360"/>
    </w:pPr>
  </w:p>
  <w:p w:rsidR="007D7FC6" w:rsidRDefault="007D7FC6"/>
  <w:p w:rsidR="007D7FC6" w:rsidRDefault="007D7FC6"/>
  <w:p w:rsidR="007D7FC6" w:rsidRDefault="007D7FC6"/>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7FC6" w:rsidRDefault="007D7FC6">
    <w:pPr>
      <w:pStyle w:val="Footer"/>
      <w:jc w:val="right"/>
    </w:pPr>
  </w:p>
  <w:p w:rsidR="007D7FC6" w:rsidRDefault="007D7FC6" w:rsidP="00803B3B">
    <w:pPr>
      <w:pStyle w:val="Footer"/>
      <w:jc w:val="right"/>
    </w:pPr>
    <w:r>
      <w:t>1</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47D9C" w:rsidRDefault="00347D9C">
      <w:r>
        <w:separator/>
      </w:r>
    </w:p>
  </w:footnote>
  <w:footnote w:type="continuationSeparator" w:id="1">
    <w:p w:rsidR="00347D9C" w:rsidRDefault="00347D9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1715" w:rsidRDefault="00121715" w:rsidP="00803B3B">
    <w:pPr>
      <w:pStyle w:val="Header"/>
      <w:tabs>
        <w:tab w:val="clear" w:pos="4320"/>
        <w:tab w:val="clear" w:pos="8640"/>
        <w:tab w:val="left" w:pos="-990"/>
      </w:tabs>
      <w:ind w:left="-810"/>
      <w:rPr>
        <w:rFonts w:ascii="Arial" w:hAnsi="Arial" w:cs="Arial"/>
        <w:i/>
      </w:rPr>
    </w:pPr>
  </w:p>
  <w:p w:rsidR="00121715" w:rsidRDefault="00121715" w:rsidP="00803B3B">
    <w:pPr>
      <w:pStyle w:val="Header"/>
      <w:tabs>
        <w:tab w:val="clear" w:pos="4320"/>
        <w:tab w:val="clear" w:pos="8640"/>
        <w:tab w:val="left" w:pos="-990"/>
      </w:tabs>
      <w:ind w:left="-810"/>
      <w:rPr>
        <w:rFonts w:ascii="Arial" w:hAnsi="Arial" w:cs="Arial"/>
        <w:i/>
      </w:rPr>
    </w:pPr>
  </w:p>
  <w:p w:rsidR="007D7FC6" w:rsidRPr="0009495A" w:rsidRDefault="007D7FC6" w:rsidP="004D0E31">
    <w:pPr>
      <w:pStyle w:val="Header"/>
      <w:tabs>
        <w:tab w:val="clear" w:pos="4320"/>
        <w:tab w:val="clear" w:pos="8640"/>
        <w:tab w:val="left" w:pos="-990"/>
      </w:tabs>
      <w:rPr>
        <w:sz w:val="24"/>
        <w:szCs w:val="24"/>
      </w:rPr>
    </w:pPr>
    <w:r w:rsidRPr="0009495A">
      <w:rPr>
        <w:sz w:val="24"/>
        <w:szCs w:val="24"/>
      </w:rPr>
      <w:t>Expression of Interest</w:t>
    </w:r>
    <w:r w:rsidR="0009495A">
      <w:rPr>
        <w:sz w:val="24"/>
        <w:szCs w:val="24"/>
      </w:rPr>
      <w:tab/>
      <w:t xml:space="preserve"> </w:t>
    </w:r>
    <w:r w:rsidR="00121715" w:rsidRPr="0009495A">
      <w:rPr>
        <w:sz w:val="24"/>
        <w:szCs w:val="24"/>
      </w:rPr>
      <w:tab/>
    </w:r>
    <w:r w:rsidR="004D0E31" w:rsidRPr="0009495A">
      <w:rPr>
        <w:sz w:val="24"/>
        <w:szCs w:val="24"/>
      </w:rPr>
      <w:tab/>
    </w:r>
    <w:r w:rsidR="0009495A" w:rsidRPr="0009495A">
      <w:rPr>
        <w:sz w:val="24"/>
        <w:szCs w:val="24"/>
      </w:rPr>
      <w:tab/>
    </w:r>
    <w:r w:rsidR="0009495A" w:rsidRPr="0009495A">
      <w:rPr>
        <w:sz w:val="24"/>
        <w:szCs w:val="24"/>
      </w:rPr>
      <w:tab/>
      <w:t>AW</w:t>
    </w:r>
    <w:r w:rsidR="00C058C2">
      <w:rPr>
        <w:sz w:val="24"/>
        <w:szCs w:val="24"/>
      </w:rPr>
      <w:t>S</w:t>
    </w:r>
    <w:r w:rsidR="0009495A" w:rsidRPr="0009495A">
      <w:rPr>
        <w:sz w:val="24"/>
        <w:szCs w:val="24"/>
      </w:rPr>
      <w:t>TC</w:t>
    </w:r>
    <w:r w:rsidR="00121715" w:rsidRPr="0009495A">
      <w:rPr>
        <w:sz w:val="24"/>
        <w:szCs w:val="24"/>
      </w:rPr>
      <w:t xml:space="preserve"> in </w:t>
    </w:r>
    <w:r w:rsidR="0009495A" w:rsidRPr="0009495A">
      <w:rPr>
        <w:sz w:val="24"/>
        <w:szCs w:val="24"/>
      </w:rPr>
      <w:t>Skills Under MESC</w:t>
    </w:r>
  </w:p>
  <w:p w:rsidR="007D7FC6" w:rsidRDefault="007D7FC6"/>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C04D00"/>
    <w:multiLevelType w:val="hybridMultilevel"/>
    <w:tmpl w:val="C7D4B4A0"/>
    <w:lvl w:ilvl="0" w:tplc="0409001B">
      <w:start w:val="1"/>
      <w:numFmt w:val="lowerRoman"/>
      <w:lvlText w:val="%1."/>
      <w:lvlJc w:val="righ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nsid w:val="01FA7740"/>
    <w:multiLevelType w:val="hybridMultilevel"/>
    <w:tmpl w:val="61B2549C"/>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nsid w:val="06B8679F"/>
    <w:multiLevelType w:val="hybridMultilevel"/>
    <w:tmpl w:val="F4E80484"/>
    <w:lvl w:ilvl="0" w:tplc="FD844858">
      <w:start w:val="1"/>
      <w:numFmt w:val="bullet"/>
      <w:lvlText w:val=""/>
      <w:lvlJc w:val="left"/>
      <w:pPr>
        <w:ind w:left="360" w:hanging="360"/>
      </w:pPr>
      <w:rPr>
        <w:rFonts w:ascii="Symbol" w:hAnsi="Symbol" w:hint="default"/>
        <w:color w:val="auto"/>
        <w:sz w:val="22"/>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08F71A5E"/>
    <w:multiLevelType w:val="hybridMultilevel"/>
    <w:tmpl w:val="CE6C95FC"/>
    <w:lvl w:ilvl="0" w:tplc="04090001">
      <w:start w:val="1"/>
      <w:numFmt w:val="bullet"/>
      <w:lvlText w:val=""/>
      <w:lvlJc w:val="left"/>
      <w:pPr>
        <w:ind w:left="144" w:hanging="360"/>
      </w:pPr>
      <w:rPr>
        <w:rFonts w:ascii="Symbol" w:hAnsi="Symbol" w:hint="default"/>
      </w:rPr>
    </w:lvl>
    <w:lvl w:ilvl="1" w:tplc="04090003">
      <w:start w:val="1"/>
      <w:numFmt w:val="bullet"/>
      <w:lvlText w:val="o"/>
      <w:lvlJc w:val="left"/>
      <w:pPr>
        <w:ind w:left="864" w:hanging="360"/>
      </w:pPr>
      <w:rPr>
        <w:rFonts w:ascii="Courier New" w:hAnsi="Courier New" w:cs="Courier New" w:hint="default"/>
      </w:rPr>
    </w:lvl>
    <w:lvl w:ilvl="2" w:tplc="04090005" w:tentative="1">
      <w:start w:val="1"/>
      <w:numFmt w:val="bullet"/>
      <w:lvlText w:val=""/>
      <w:lvlJc w:val="left"/>
      <w:pPr>
        <w:ind w:left="1584" w:hanging="360"/>
      </w:pPr>
      <w:rPr>
        <w:rFonts w:ascii="Wingdings" w:hAnsi="Wingdings" w:hint="default"/>
      </w:rPr>
    </w:lvl>
    <w:lvl w:ilvl="3" w:tplc="04090001" w:tentative="1">
      <w:start w:val="1"/>
      <w:numFmt w:val="bullet"/>
      <w:lvlText w:val=""/>
      <w:lvlJc w:val="left"/>
      <w:pPr>
        <w:ind w:left="2304" w:hanging="360"/>
      </w:pPr>
      <w:rPr>
        <w:rFonts w:ascii="Symbol" w:hAnsi="Symbol" w:hint="default"/>
      </w:rPr>
    </w:lvl>
    <w:lvl w:ilvl="4" w:tplc="04090003" w:tentative="1">
      <w:start w:val="1"/>
      <w:numFmt w:val="bullet"/>
      <w:lvlText w:val="o"/>
      <w:lvlJc w:val="left"/>
      <w:pPr>
        <w:ind w:left="3024" w:hanging="360"/>
      </w:pPr>
      <w:rPr>
        <w:rFonts w:ascii="Courier New" w:hAnsi="Courier New" w:cs="Courier New" w:hint="default"/>
      </w:rPr>
    </w:lvl>
    <w:lvl w:ilvl="5" w:tplc="04090005" w:tentative="1">
      <w:start w:val="1"/>
      <w:numFmt w:val="bullet"/>
      <w:lvlText w:val=""/>
      <w:lvlJc w:val="left"/>
      <w:pPr>
        <w:ind w:left="3744" w:hanging="360"/>
      </w:pPr>
      <w:rPr>
        <w:rFonts w:ascii="Wingdings" w:hAnsi="Wingdings" w:hint="default"/>
      </w:rPr>
    </w:lvl>
    <w:lvl w:ilvl="6" w:tplc="04090001" w:tentative="1">
      <w:start w:val="1"/>
      <w:numFmt w:val="bullet"/>
      <w:lvlText w:val=""/>
      <w:lvlJc w:val="left"/>
      <w:pPr>
        <w:ind w:left="4464" w:hanging="360"/>
      </w:pPr>
      <w:rPr>
        <w:rFonts w:ascii="Symbol" w:hAnsi="Symbol" w:hint="default"/>
      </w:rPr>
    </w:lvl>
    <w:lvl w:ilvl="7" w:tplc="04090003" w:tentative="1">
      <w:start w:val="1"/>
      <w:numFmt w:val="bullet"/>
      <w:lvlText w:val="o"/>
      <w:lvlJc w:val="left"/>
      <w:pPr>
        <w:ind w:left="5184" w:hanging="360"/>
      </w:pPr>
      <w:rPr>
        <w:rFonts w:ascii="Courier New" w:hAnsi="Courier New" w:cs="Courier New" w:hint="default"/>
      </w:rPr>
    </w:lvl>
    <w:lvl w:ilvl="8" w:tplc="04090005" w:tentative="1">
      <w:start w:val="1"/>
      <w:numFmt w:val="bullet"/>
      <w:lvlText w:val=""/>
      <w:lvlJc w:val="left"/>
      <w:pPr>
        <w:ind w:left="5904" w:hanging="360"/>
      </w:pPr>
      <w:rPr>
        <w:rFonts w:ascii="Wingdings" w:hAnsi="Wingdings" w:hint="default"/>
      </w:rPr>
    </w:lvl>
  </w:abstractNum>
  <w:abstractNum w:abstractNumId="4">
    <w:nsid w:val="12476F59"/>
    <w:multiLevelType w:val="hybridMultilevel"/>
    <w:tmpl w:val="E2AC8FC0"/>
    <w:lvl w:ilvl="0" w:tplc="58FACC62">
      <w:start w:val="1"/>
      <w:numFmt w:val="bullet"/>
      <w:lvlText w:val="•"/>
      <w:lvlJc w:val="left"/>
      <w:pPr>
        <w:tabs>
          <w:tab w:val="num" w:pos="720"/>
        </w:tabs>
        <w:ind w:left="720" w:hanging="360"/>
      </w:pPr>
      <w:rPr>
        <w:rFonts w:ascii="Arial" w:hAnsi="Arial" w:hint="default"/>
      </w:rPr>
    </w:lvl>
    <w:lvl w:ilvl="1" w:tplc="529EE088" w:tentative="1">
      <w:start w:val="1"/>
      <w:numFmt w:val="bullet"/>
      <w:lvlText w:val="•"/>
      <w:lvlJc w:val="left"/>
      <w:pPr>
        <w:tabs>
          <w:tab w:val="num" w:pos="1440"/>
        </w:tabs>
        <w:ind w:left="1440" w:hanging="360"/>
      </w:pPr>
      <w:rPr>
        <w:rFonts w:ascii="Arial" w:hAnsi="Arial" w:hint="default"/>
      </w:rPr>
    </w:lvl>
    <w:lvl w:ilvl="2" w:tplc="5DA4CB5C" w:tentative="1">
      <w:start w:val="1"/>
      <w:numFmt w:val="bullet"/>
      <w:lvlText w:val="•"/>
      <w:lvlJc w:val="left"/>
      <w:pPr>
        <w:tabs>
          <w:tab w:val="num" w:pos="2160"/>
        </w:tabs>
        <w:ind w:left="2160" w:hanging="360"/>
      </w:pPr>
      <w:rPr>
        <w:rFonts w:ascii="Arial" w:hAnsi="Arial" w:hint="default"/>
      </w:rPr>
    </w:lvl>
    <w:lvl w:ilvl="3" w:tplc="16D8CE66" w:tentative="1">
      <w:start w:val="1"/>
      <w:numFmt w:val="bullet"/>
      <w:lvlText w:val="•"/>
      <w:lvlJc w:val="left"/>
      <w:pPr>
        <w:tabs>
          <w:tab w:val="num" w:pos="2880"/>
        </w:tabs>
        <w:ind w:left="2880" w:hanging="360"/>
      </w:pPr>
      <w:rPr>
        <w:rFonts w:ascii="Arial" w:hAnsi="Arial" w:hint="default"/>
      </w:rPr>
    </w:lvl>
    <w:lvl w:ilvl="4" w:tplc="DC8C619E" w:tentative="1">
      <w:start w:val="1"/>
      <w:numFmt w:val="bullet"/>
      <w:lvlText w:val="•"/>
      <w:lvlJc w:val="left"/>
      <w:pPr>
        <w:tabs>
          <w:tab w:val="num" w:pos="3600"/>
        </w:tabs>
        <w:ind w:left="3600" w:hanging="360"/>
      </w:pPr>
      <w:rPr>
        <w:rFonts w:ascii="Arial" w:hAnsi="Arial" w:hint="default"/>
      </w:rPr>
    </w:lvl>
    <w:lvl w:ilvl="5" w:tplc="7C22BAB8" w:tentative="1">
      <w:start w:val="1"/>
      <w:numFmt w:val="bullet"/>
      <w:lvlText w:val="•"/>
      <w:lvlJc w:val="left"/>
      <w:pPr>
        <w:tabs>
          <w:tab w:val="num" w:pos="4320"/>
        </w:tabs>
        <w:ind w:left="4320" w:hanging="360"/>
      </w:pPr>
      <w:rPr>
        <w:rFonts w:ascii="Arial" w:hAnsi="Arial" w:hint="default"/>
      </w:rPr>
    </w:lvl>
    <w:lvl w:ilvl="6" w:tplc="CDE09B9E" w:tentative="1">
      <w:start w:val="1"/>
      <w:numFmt w:val="bullet"/>
      <w:lvlText w:val="•"/>
      <w:lvlJc w:val="left"/>
      <w:pPr>
        <w:tabs>
          <w:tab w:val="num" w:pos="5040"/>
        </w:tabs>
        <w:ind w:left="5040" w:hanging="360"/>
      </w:pPr>
      <w:rPr>
        <w:rFonts w:ascii="Arial" w:hAnsi="Arial" w:hint="default"/>
      </w:rPr>
    </w:lvl>
    <w:lvl w:ilvl="7" w:tplc="A162C50E" w:tentative="1">
      <w:start w:val="1"/>
      <w:numFmt w:val="bullet"/>
      <w:lvlText w:val="•"/>
      <w:lvlJc w:val="left"/>
      <w:pPr>
        <w:tabs>
          <w:tab w:val="num" w:pos="5760"/>
        </w:tabs>
        <w:ind w:left="5760" w:hanging="360"/>
      </w:pPr>
      <w:rPr>
        <w:rFonts w:ascii="Arial" w:hAnsi="Arial" w:hint="default"/>
      </w:rPr>
    </w:lvl>
    <w:lvl w:ilvl="8" w:tplc="347CD84C" w:tentative="1">
      <w:start w:val="1"/>
      <w:numFmt w:val="bullet"/>
      <w:lvlText w:val="•"/>
      <w:lvlJc w:val="left"/>
      <w:pPr>
        <w:tabs>
          <w:tab w:val="num" w:pos="6480"/>
        </w:tabs>
        <w:ind w:left="6480" w:hanging="360"/>
      </w:pPr>
      <w:rPr>
        <w:rFonts w:ascii="Arial" w:hAnsi="Arial" w:hint="default"/>
      </w:rPr>
    </w:lvl>
  </w:abstractNum>
  <w:abstractNum w:abstractNumId="5">
    <w:nsid w:val="15C01B65"/>
    <w:multiLevelType w:val="hybridMultilevel"/>
    <w:tmpl w:val="400467C0"/>
    <w:lvl w:ilvl="0" w:tplc="C8448496">
      <w:start w:val="1"/>
      <w:numFmt w:val="lowerLetter"/>
      <w:lvlText w:val="%1)"/>
      <w:lvlJc w:val="left"/>
      <w:pPr>
        <w:ind w:left="354" w:hanging="250"/>
      </w:pPr>
      <w:rPr>
        <w:rFonts w:ascii="Times New Roman" w:eastAsia="Times New Roman" w:hAnsi="Times New Roman" w:hint="default"/>
        <w:spacing w:val="-1"/>
        <w:sz w:val="24"/>
        <w:szCs w:val="24"/>
      </w:rPr>
    </w:lvl>
    <w:lvl w:ilvl="1" w:tplc="CD12BF60">
      <w:start w:val="1"/>
      <w:numFmt w:val="bullet"/>
      <w:lvlText w:val="•"/>
      <w:lvlJc w:val="left"/>
      <w:pPr>
        <w:ind w:left="802" w:hanging="250"/>
      </w:pPr>
      <w:rPr>
        <w:rFonts w:hint="default"/>
      </w:rPr>
    </w:lvl>
    <w:lvl w:ilvl="2" w:tplc="3EE8CC5C">
      <w:start w:val="1"/>
      <w:numFmt w:val="bullet"/>
      <w:lvlText w:val="•"/>
      <w:lvlJc w:val="left"/>
      <w:pPr>
        <w:ind w:left="1251" w:hanging="250"/>
      </w:pPr>
      <w:rPr>
        <w:rFonts w:hint="default"/>
      </w:rPr>
    </w:lvl>
    <w:lvl w:ilvl="3" w:tplc="59080E8A">
      <w:start w:val="1"/>
      <w:numFmt w:val="bullet"/>
      <w:lvlText w:val="•"/>
      <w:lvlJc w:val="left"/>
      <w:pPr>
        <w:ind w:left="1700" w:hanging="250"/>
      </w:pPr>
      <w:rPr>
        <w:rFonts w:hint="default"/>
      </w:rPr>
    </w:lvl>
    <w:lvl w:ilvl="4" w:tplc="107E08AA">
      <w:start w:val="1"/>
      <w:numFmt w:val="bullet"/>
      <w:lvlText w:val="•"/>
      <w:lvlJc w:val="left"/>
      <w:pPr>
        <w:ind w:left="2149" w:hanging="250"/>
      </w:pPr>
      <w:rPr>
        <w:rFonts w:hint="default"/>
      </w:rPr>
    </w:lvl>
    <w:lvl w:ilvl="5" w:tplc="BF5496FE">
      <w:start w:val="1"/>
      <w:numFmt w:val="bullet"/>
      <w:lvlText w:val="•"/>
      <w:lvlJc w:val="left"/>
      <w:pPr>
        <w:ind w:left="2597" w:hanging="250"/>
      </w:pPr>
      <w:rPr>
        <w:rFonts w:hint="default"/>
      </w:rPr>
    </w:lvl>
    <w:lvl w:ilvl="6" w:tplc="28CC6BBC">
      <w:start w:val="1"/>
      <w:numFmt w:val="bullet"/>
      <w:lvlText w:val="•"/>
      <w:lvlJc w:val="left"/>
      <w:pPr>
        <w:ind w:left="3046" w:hanging="250"/>
      </w:pPr>
      <w:rPr>
        <w:rFonts w:hint="default"/>
      </w:rPr>
    </w:lvl>
    <w:lvl w:ilvl="7" w:tplc="6B9497D2">
      <w:start w:val="1"/>
      <w:numFmt w:val="bullet"/>
      <w:lvlText w:val="•"/>
      <w:lvlJc w:val="left"/>
      <w:pPr>
        <w:ind w:left="3495" w:hanging="250"/>
      </w:pPr>
      <w:rPr>
        <w:rFonts w:hint="default"/>
      </w:rPr>
    </w:lvl>
    <w:lvl w:ilvl="8" w:tplc="ED580692">
      <w:start w:val="1"/>
      <w:numFmt w:val="bullet"/>
      <w:lvlText w:val="•"/>
      <w:lvlJc w:val="left"/>
      <w:pPr>
        <w:ind w:left="3943" w:hanging="250"/>
      </w:pPr>
      <w:rPr>
        <w:rFonts w:hint="default"/>
      </w:rPr>
    </w:lvl>
  </w:abstractNum>
  <w:abstractNum w:abstractNumId="6">
    <w:nsid w:val="15D82CC5"/>
    <w:multiLevelType w:val="hybridMultilevel"/>
    <w:tmpl w:val="99AC09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8AB1DC4"/>
    <w:multiLevelType w:val="hybridMultilevel"/>
    <w:tmpl w:val="545A5252"/>
    <w:lvl w:ilvl="0" w:tplc="7430B058">
      <w:start w:val="1"/>
      <w:numFmt w:val="bullet"/>
      <w:lvlText w:val=""/>
      <w:lvlJc w:val="left"/>
      <w:pPr>
        <w:tabs>
          <w:tab w:val="num" w:pos="720"/>
        </w:tabs>
        <w:ind w:left="720" w:hanging="360"/>
      </w:pPr>
      <w:rPr>
        <w:rFonts w:ascii="Symbol" w:hAnsi="Symbol" w:hint="default"/>
      </w:rPr>
    </w:lvl>
    <w:lvl w:ilvl="1" w:tplc="BF42E34E" w:tentative="1">
      <w:start w:val="1"/>
      <w:numFmt w:val="bullet"/>
      <w:lvlText w:val=""/>
      <w:lvlJc w:val="left"/>
      <w:pPr>
        <w:tabs>
          <w:tab w:val="num" w:pos="1440"/>
        </w:tabs>
        <w:ind w:left="1440" w:hanging="360"/>
      </w:pPr>
      <w:rPr>
        <w:rFonts w:ascii="Symbol" w:hAnsi="Symbol" w:hint="default"/>
      </w:rPr>
    </w:lvl>
    <w:lvl w:ilvl="2" w:tplc="C7DAA4C2" w:tentative="1">
      <w:start w:val="1"/>
      <w:numFmt w:val="bullet"/>
      <w:lvlText w:val=""/>
      <w:lvlJc w:val="left"/>
      <w:pPr>
        <w:tabs>
          <w:tab w:val="num" w:pos="2160"/>
        </w:tabs>
        <w:ind w:left="2160" w:hanging="360"/>
      </w:pPr>
      <w:rPr>
        <w:rFonts w:ascii="Symbol" w:hAnsi="Symbol" w:hint="default"/>
      </w:rPr>
    </w:lvl>
    <w:lvl w:ilvl="3" w:tplc="15D61EC6" w:tentative="1">
      <w:start w:val="1"/>
      <w:numFmt w:val="bullet"/>
      <w:lvlText w:val=""/>
      <w:lvlJc w:val="left"/>
      <w:pPr>
        <w:tabs>
          <w:tab w:val="num" w:pos="2880"/>
        </w:tabs>
        <w:ind w:left="2880" w:hanging="360"/>
      </w:pPr>
      <w:rPr>
        <w:rFonts w:ascii="Symbol" w:hAnsi="Symbol" w:hint="default"/>
      </w:rPr>
    </w:lvl>
    <w:lvl w:ilvl="4" w:tplc="FE1C02B6" w:tentative="1">
      <w:start w:val="1"/>
      <w:numFmt w:val="bullet"/>
      <w:lvlText w:val=""/>
      <w:lvlJc w:val="left"/>
      <w:pPr>
        <w:tabs>
          <w:tab w:val="num" w:pos="3600"/>
        </w:tabs>
        <w:ind w:left="3600" w:hanging="360"/>
      </w:pPr>
      <w:rPr>
        <w:rFonts w:ascii="Symbol" w:hAnsi="Symbol" w:hint="default"/>
      </w:rPr>
    </w:lvl>
    <w:lvl w:ilvl="5" w:tplc="494E9B7C" w:tentative="1">
      <w:start w:val="1"/>
      <w:numFmt w:val="bullet"/>
      <w:lvlText w:val=""/>
      <w:lvlJc w:val="left"/>
      <w:pPr>
        <w:tabs>
          <w:tab w:val="num" w:pos="4320"/>
        </w:tabs>
        <w:ind w:left="4320" w:hanging="360"/>
      </w:pPr>
      <w:rPr>
        <w:rFonts w:ascii="Symbol" w:hAnsi="Symbol" w:hint="default"/>
      </w:rPr>
    </w:lvl>
    <w:lvl w:ilvl="6" w:tplc="877E9240" w:tentative="1">
      <w:start w:val="1"/>
      <w:numFmt w:val="bullet"/>
      <w:lvlText w:val=""/>
      <w:lvlJc w:val="left"/>
      <w:pPr>
        <w:tabs>
          <w:tab w:val="num" w:pos="5040"/>
        </w:tabs>
        <w:ind w:left="5040" w:hanging="360"/>
      </w:pPr>
      <w:rPr>
        <w:rFonts w:ascii="Symbol" w:hAnsi="Symbol" w:hint="default"/>
      </w:rPr>
    </w:lvl>
    <w:lvl w:ilvl="7" w:tplc="086C549A" w:tentative="1">
      <w:start w:val="1"/>
      <w:numFmt w:val="bullet"/>
      <w:lvlText w:val=""/>
      <w:lvlJc w:val="left"/>
      <w:pPr>
        <w:tabs>
          <w:tab w:val="num" w:pos="5760"/>
        </w:tabs>
        <w:ind w:left="5760" w:hanging="360"/>
      </w:pPr>
      <w:rPr>
        <w:rFonts w:ascii="Symbol" w:hAnsi="Symbol" w:hint="default"/>
      </w:rPr>
    </w:lvl>
    <w:lvl w:ilvl="8" w:tplc="18ACF85A" w:tentative="1">
      <w:start w:val="1"/>
      <w:numFmt w:val="bullet"/>
      <w:lvlText w:val=""/>
      <w:lvlJc w:val="left"/>
      <w:pPr>
        <w:tabs>
          <w:tab w:val="num" w:pos="6480"/>
        </w:tabs>
        <w:ind w:left="6480" w:hanging="360"/>
      </w:pPr>
      <w:rPr>
        <w:rFonts w:ascii="Symbol" w:hAnsi="Symbol" w:hint="default"/>
      </w:rPr>
    </w:lvl>
  </w:abstractNum>
  <w:abstractNum w:abstractNumId="8">
    <w:nsid w:val="20E47D3E"/>
    <w:multiLevelType w:val="hybridMultilevel"/>
    <w:tmpl w:val="F83843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1711820"/>
    <w:multiLevelType w:val="hybridMultilevel"/>
    <w:tmpl w:val="5734C3C8"/>
    <w:lvl w:ilvl="0" w:tplc="FD844858">
      <w:start w:val="1"/>
      <w:numFmt w:val="bullet"/>
      <w:lvlText w:val=""/>
      <w:lvlJc w:val="left"/>
      <w:pPr>
        <w:ind w:left="2160" w:hanging="360"/>
      </w:pPr>
      <w:rPr>
        <w:rFonts w:ascii="Symbol" w:hAnsi="Symbol" w:hint="default"/>
        <w:color w:val="auto"/>
        <w:sz w:val="22"/>
      </w:rPr>
    </w:lvl>
    <w:lvl w:ilvl="1" w:tplc="04090003">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0">
    <w:nsid w:val="240C0EB1"/>
    <w:multiLevelType w:val="hybridMultilevel"/>
    <w:tmpl w:val="7B5879FE"/>
    <w:lvl w:ilvl="0" w:tplc="794A937E">
      <w:start w:val="1"/>
      <w:numFmt w:val="bullet"/>
      <w:lvlText w:val="•"/>
      <w:lvlJc w:val="left"/>
      <w:pPr>
        <w:tabs>
          <w:tab w:val="num" w:pos="720"/>
        </w:tabs>
        <w:ind w:left="720" w:hanging="360"/>
      </w:pPr>
      <w:rPr>
        <w:rFonts w:ascii="Arial" w:hAnsi="Arial" w:hint="default"/>
      </w:rPr>
    </w:lvl>
    <w:lvl w:ilvl="1" w:tplc="D66ED666" w:tentative="1">
      <w:start w:val="1"/>
      <w:numFmt w:val="bullet"/>
      <w:lvlText w:val="•"/>
      <w:lvlJc w:val="left"/>
      <w:pPr>
        <w:tabs>
          <w:tab w:val="num" w:pos="1440"/>
        </w:tabs>
        <w:ind w:left="1440" w:hanging="360"/>
      </w:pPr>
      <w:rPr>
        <w:rFonts w:ascii="Arial" w:hAnsi="Arial" w:hint="default"/>
      </w:rPr>
    </w:lvl>
    <w:lvl w:ilvl="2" w:tplc="C00AF0F2" w:tentative="1">
      <w:start w:val="1"/>
      <w:numFmt w:val="bullet"/>
      <w:lvlText w:val="•"/>
      <w:lvlJc w:val="left"/>
      <w:pPr>
        <w:tabs>
          <w:tab w:val="num" w:pos="2160"/>
        </w:tabs>
        <w:ind w:left="2160" w:hanging="360"/>
      </w:pPr>
      <w:rPr>
        <w:rFonts w:ascii="Arial" w:hAnsi="Arial" w:hint="default"/>
      </w:rPr>
    </w:lvl>
    <w:lvl w:ilvl="3" w:tplc="1C786698" w:tentative="1">
      <w:start w:val="1"/>
      <w:numFmt w:val="bullet"/>
      <w:lvlText w:val="•"/>
      <w:lvlJc w:val="left"/>
      <w:pPr>
        <w:tabs>
          <w:tab w:val="num" w:pos="2880"/>
        </w:tabs>
        <w:ind w:left="2880" w:hanging="360"/>
      </w:pPr>
      <w:rPr>
        <w:rFonts w:ascii="Arial" w:hAnsi="Arial" w:hint="default"/>
      </w:rPr>
    </w:lvl>
    <w:lvl w:ilvl="4" w:tplc="54AEF7CC" w:tentative="1">
      <w:start w:val="1"/>
      <w:numFmt w:val="bullet"/>
      <w:lvlText w:val="•"/>
      <w:lvlJc w:val="left"/>
      <w:pPr>
        <w:tabs>
          <w:tab w:val="num" w:pos="3600"/>
        </w:tabs>
        <w:ind w:left="3600" w:hanging="360"/>
      </w:pPr>
      <w:rPr>
        <w:rFonts w:ascii="Arial" w:hAnsi="Arial" w:hint="default"/>
      </w:rPr>
    </w:lvl>
    <w:lvl w:ilvl="5" w:tplc="048E3DAE" w:tentative="1">
      <w:start w:val="1"/>
      <w:numFmt w:val="bullet"/>
      <w:lvlText w:val="•"/>
      <w:lvlJc w:val="left"/>
      <w:pPr>
        <w:tabs>
          <w:tab w:val="num" w:pos="4320"/>
        </w:tabs>
        <w:ind w:left="4320" w:hanging="360"/>
      </w:pPr>
      <w:rPr>
        <w:rFonts w:ascii="Arial" w:hAnsi="Arial" w:hint="default"/>
      </w:rPr>
    </w:lvl>
    <w:lvl w:ilvl="6" w:tplc="CE5A11CE" w:tentative="1">
      <w:start w:val="1"/>
      <w:numFmt w:val="bullet"/>
      <w:lvlText w:val="•"/>
      <w:lvlJc w:val="left"/>
      <w:pPr>
        <w:tabs>
          <w:tab w:val="num" w:pos="5040"/>
        </w:tabs>
        <w:ind w:left="5040" w:hanging="360"/>
      </w:pPr>
      <w:rPr>
        <w:rFonts w:ascii="Arial" w:hAnsi="Arial" w:hint="default"/>
      </w:rPr>
    </w:lvl>
    <w:lvl w:ilvl="7" w:tplc="588EAB52" w:tentative="1">
      <w:start w:val="1"/>
      <w:numFmt w:val="bullet"/>
      <w:lvlText w:val="•"/>
      <w:lvlJc w:val="left"/>
      <w:pPr>
        <w:tabs>
          <w:tab w:val="num" w:pos="5760"/>
        </w:tabs>
        <w:ind w:left="5760" w:hanging="360"/>
      </w:pPr>
      <w:rPr>
        <w:rFonts w:ascii="Arial" w:hAnsi="Arial" w:hint="default"/>
      </w:rPr>
    </w:lvl>
    <w:lvl w:ilvl="8" w:tplc="F7181396" w:tentative="1">
      <w:start w:val="1"/>
      <w:numFmt w:val="bullet"/>
      <w:lvlText w:val="•"/>
      <w:lvlJc w:val="left"/>
      <w:pPr>
        <w:tabs>
          <w:tab w:val="num" w:pos="6480"/>
        </w:tabs>
        <w:ind w:left="6480" w:hanging="360"/>
      </w:pPr>
      <w:rPr>
        <w:rFonts w:ascii="Arial" w:hAnsi="Arial" w:hint="default"/>
      </w:rPr>
    </w:lvl>
  </w:abstractNum>
  <w:abstractNum w:abstractNumId="11">
    <w:nsid w:val="297F38AC"/>
    <w:multiLevelType w:val="hybridMultilevel"/>
    <w:tmpl w:val="ABF8F1CA"/>
    <w:lvl w:ilvl="0" w:tplc="7A7C754C">
      <w:start w:val="1"/>
      <w:numFmt w:val="decimal"/>
      <w:lvlText w:val="%1."/>
      <w:lvlJc w:val="left"/>
      <w:pPr>
        <w:ind w:left="1640" w:hanging="360"/>
      </w:pPr>
      <w:rPr>
        <w:rFonts w:ascii="Times New Roman" w:eastAsia="Times New Roman" w:hAnsi="Times New Roman" w:hint="default"/>
        <w:sz w:val="24"/>
        <w:szCs w:val="24"/>
      </w:rPr>
    </w:lvl>
    <w:lvl w:ilvl="1" w:tplc="438244EC">
      <w:start w:val="1"/>
      <w:numFmt w:val="bullet"/>
      <w:lvlText w:val="•"/>
      <w:lvlJc w:val="left"/>
      <w:pPr>
        <w:ind w:left="2528" w:hanging="360"/>
      </w:pPr>
      <w:rPr>
        <w:rFonts w:hint="default"/>
      </w:rPr>
    </w:lvl>
    <w:lvl w:ilvl="2" w:tplc="A5FAE4E8">
      <w:start w:val="1"/>
      <w:numFmt w:val="bullet"/>
      <w:lvlText w:val="•"/>
      <w:lvlJc w:val="left"/>
      <w:pPr>
        <w:ind w:left="3417" w:hanging="360"/>
      </w:pPr>
      <w:rPr>
        <w:rFonts w:hint="default"/>
      </w:rPr>
    </w:lvl>
    <w:lvl w:ilvl="3" w:tplc="4CC44E2C">
      <w:start w:val="1"/>
      <w:numFmt w:val="bullet"/>
      <w:lvlText w:val="•"/>
      <w:lvlJc w:val="left"/>
      <w:pPr>
        <w:ind w:left="4306" w:hanging="360"/>
      </w:pPr>
      <w:rPr>
        <w:rFonts w:hint="default"/>
      </w:rPr>
    </w:lvl>
    <w:lvl w:ilvl="4" w:tplc="7D4AE070">
      <w:start w:val="1"/>
      <w:numFmt w:val="bullet"/>
      <w:lvlText w:val="•"/>
      <w:lvlJc w:val="left"/>
      <w:pPr>
        <w:ind w:left="5195" w:hanging="360"/>
      </w:pPr>
      <w:rPr>
        <w:rFonts w:hint="default"/>
      </w:rPr>
    </w:lvl>
    <w:lvl w:ilvl="5" w:tplc="C7C0B58E">
      <w:start w:val="1"/>
      <w:numFmt w:val="bullet"/>
      <w:lvlText w:val="•"/>
      <w:lvlJc w:val="left"/>
      <w:pPr>
        <w:ind w:left="6084" w:hanging="360"/>
      </w:pPr>
      <w:rPr>
        <w:rFonts w:hint="default"/>
      </w:rPr>
    </w:lvl>
    <w:lvl w:ilvl="6" w:tplc="9E9C5144">
      <w:start w:val="1"/>
      <w:numFmt w:val="bullet"/>
      <w:lvlText w:val="•"/>
      <w:lvlJc w:val="left"/>
      <w:pPr>
        <w:ind w:left="6973" w:hanging="360"/>
      </w:pPr>
      <w:rPr>
        <w:rFonts w:hint="default"/>
      </w:rPr>
    </w:lvl>
    <w:lvl w:ilvl="7" w:tplc="FF448FBA">
      <w:start w:val="1"/>
      <w:numFmt w:val="bullet"/>
      <w:lvlText w:val="•"/>
      <w:lvlJc w:val="left"/>
      <w:pPr>
        <w:ind w:left="7862" w:hanging="360"/>
      </w:pPr>
      <w:rPr>
        <w:rFonts w:hint="default"/>
      </w:rPr>
    </w:lvl>
    <w:lvl w:ilvl="8" w:tplc="6994CF8C">
      <w:start w:val="1"/>
      <w:numFmt w:val="bullet"/>
      <w:lvlText w:val="•"/>
      <w:lvlJc w:val="left"/>
      <w:pPr>
        <w:ind w:left="8751" w:hanging="360"/>
      </w:pPr>
      <w:rPr>
        <w:rFonts w:hint="default"/>
      </w:rPr>
    </w:lvl>
  </w:abstractNum>
  <w:abstractNum w:abstractNumId="12">
    <w:nsid w:val="29D33220"/>
    <w:multiLevelType w:val="hybridMultilevel"/>
    <w:tmpl w:val="847637AE"/>
    <w:lvl w:ilvl="0" w:tplc="74B22FAC">
      <w:start w:val="1"/>
      <w:numFmt w:val="lowerLetter"/>
      <w:lvlText w:val="%1)"/>
      <w:lvlJc w:val="left"/>
      <w:pPr>
        <w:ind w:left="824" w:hanging="360"/>
      </w:pPr>
      <w:rPr>
        <w:rFonts w:ascii="Times New Roman" w:eastAsia="Times New Roman" w:hAnsi="Times New Roman" w:hint="default"/>
        <w:spacing w:val="-1"/>
        <w:sz w:val="24"/>
        <w:szCs w:val="24"/>
      </w:rPr>
    </w:lvl>
    <w:lvl w:ilvl="1" w:tplc="344EEEE6">
      <w:start w:val="1"/>
      <w:numFmt w:val="bullet"/>
      <w:lvlText w:val="•"/>
      <w:lvlJc w:val="left"/>
      <w:pPr>
        <w:ind w:left="1226" w:hanging="360"/>
      </w:pPr>
      <w:rPr>
        <w:rFonts w:hint="default"/>
      </w:rPr>
    </w:lvl>
    <w:lvl w:ilvl="2" w:tplc="82C082D4">
      <w:start w:val="1"/>
      <w:numFmt w:val="bullet"/>
      <w:lvlText w:val="•"/>
      <w:lvlJc w:val="left"/>
      <w:pPr>
        <w:ind w:left="1627" w:hanging="360"/>
      </w:pPr>
      <w:rPr>
        <w:rFonts w:hint="default"/>
      </w:rPr>
    </w:lvl>
    <w:lvl w:ilvl="3" w:tplc="A3AC9E86">
      <w:start w:val="1"/>
      <w:numFmt w:val="bullet"/>
      <w:lvlText w:val="•"/>
      <w:lvlJc w:val="left"/>
      <w:pPr>
        <w:ind w:left="2029" w:hanging="360"/>
      </w:pPr>
      <w:rPr>
        <w:rFonts w:hint="default"/>
      </w:rPr>
    </w:lvl>
    <w:lvl w:ilvl="4" w:tplc="EC0AC692">
      <w:start w:val="1"/>
      <w:numFmt w:val="bullet"/>
      <w:lvlText w:val="•"/>
      <w:lvlJc w:val="left"/>
      <w:pPr>
        <w:ind w:left="2431" w:hanging="360"/>
      </w:pPr>
      <w:rPr>
        <w:rFonts w:hint="default"/>
      </w:rPr>
    </w:lvl>
    <w:lvl w:ilvl="5" w:tplc="4A90D056">
      <w:start w:val="1"/>
      <w:numFmt w:val="bullet"/>
      <w:lvlText w:val="•"/>
      <w:lvlJc w:val="left"/>
      <w:pPr>
        <w:ind w:left="2832" w:hanging="360"/>
      </w:pPr>
      <w:rPr>
        <w:rFonts w:hint="default"/>
      </w:rPr>
    </w:lvl>
    <w:lvl w:ilvl="6" w:tplc="FE84C61C">
      <w:start w:val="1"/>
      <w:numFmt w:val="bullet"/>
      <w:lvlText w:val="•"/>
      <w:lvlJc w:val="left"/>
      <w:pPr>
        <w:ind w:left="3234" w:hanging="360"/>
      </w:pPr>
      <w:rPr>
        <w:rFonts w:hint="default"/>
      </w:rPr>
    </w:lvl>
    <w:lvl w:ilvl="7" w:tplc="AD701B88">
      <w:start w:val="1"/>
      <w:numFmt w:val="bullet"/>
      <w:lvlText w:val="•"/>
      <w:lvlJc w:val="left"/>
      <w:pPr>
        <w:ind w:left="3636" w:hanging="360"/>
      </w:pPr>
      <w:rPr>
        <w:rFonts w:hint="default"/>
      </w:rPr>
    </w:lvl>
    <w:lvl w:ilvl="8" w:tplc="72B874BE">
      <w:start w:val="1"/>
      <w:numFmt w:val="bullet"/>
      <w:lvlText w:val="•"/>
      <w:lvlJc w:val="left"/>
      <w:pPr>
        <w:ind w:left="4037" w:hanging="360"/>
      </w:pPr>
      <w:rPr>
        <w:rFonts w:hint="default"/>
      </w:rPr>
    </w:lvl>
  </w:abstractNum>
  <w:abstractNum w:abstractNumId="13">
    <w:nsid w:val="37031B4A"/>
    <w:multiLevelType w:val="multilevel"/>
    <w:tmpl w:val="23921EA2"/>
    <w:lvl w:ilvl="0">
      <w:start w:val="1"/>
      <w:numFmt w:val="decimal"/>
      <w:lvlText w:val="%1"/>
      <w:lvlJc w:val="left"/>
      <w:pPr>
        <w:tabs>
          <w:tab w:val="num" w:pos="340"/>
        </w:tabs>
        <w:ind w:left="340" w:hanging="340"/>
      </w:pPr>
      <w:rPr>
        <w:rFonts w:ascii="Times New Roman" w:hAnsi="Times New Roman" w:cs="Times New Roman" w:hint="default"/>
        <w:sz w:val="24"/>
      </w:rPr>
    </w:lvl>
    <w:lvl w:ilvl="1">
      <w:start w:val="1"/>
      <w:numFmt w:val="bullet"/>
      <w:lvlText w:val="—"/>
      <w:lvlJc w:val="left"/>
      <w:pPr>
        <w:tabs>
          <w:tab w:val="num" w:pos="680"/>
        </w:tabs>
        <w:ind w:left="680" w:hanging="340"/>
      </w:pPr>
      <w:rPr>
        <w:rFonts w:ascii="Arial" w:hAnsi="Arial" w:cs="Arial" w:hint="default"/>
        <w:sz w:val="24"/>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Arial" w:hAnsi="Arial" w:cs="Arial" w:hint="default"/>
      </w:rPr>
    </w:lvl>
    <w:lvl w:ilvl="4">
      <w:start w:val="1"/>
      <w:numFmt w:val="bullet"/>
      <w:lvlText w:val="-"/>
      <w:lvlJc w:val="left"/>
      <w:pPr>
        <w:tabs>
          <w:tab w:val="num" w:pos="1701"/>
        </w:tabs>
        <w:ind w:left="1701" w:hanging="340"/>
      </w:pPr>
      <w:rPr>
        <w:rFonts w:ascii="9999999" w:hAnsi="9999999" w:hint="default"/>
      </w:rPr>
    </w:lvl>
    <w:lvl w:ilvl="5">
      <w:start w:val="1"/>
      <w:numFmt w:val="bullet"/>
      <w:lvlText w:val="—"/>
      <w:lvlJc w:val="left"/>
      <w:pPr>
        <w:tabs>
          <w:tab w:val="num" w:pos="2041"/>
        </w:tabs>
        <w:ind w:left="2041" w:hanging="340"/>
      </w:pPr>
      <w:rPr>
        <w:rFonts w:ascii="Arial" w:hAnsi="Arial" w:cs="Arial" w:hint="default"/>
      </w:rPr>
    </w:lvl>
    <w:lvl w:ilvl="6">
      <w:start w:val="1"/>
      <w:numFmt w:val="bullet"/>
      <w:lvlText w:val="-"/>
      <w:lvlJc w:val="left"/>
      <w:pPr>
        <w:tabs>
          <w:tab w:val="num" w:pos="2381"/>
        </w:tabs>
        <w:ind w:left="2381" w:hanging="340"/>
      </w:pPr>
      <w:rPr>
        <w:rFonts w:ascii="9999999" w:hAnsi="9999999" w:hint="default"/>
      </w:rPr>
    </w:lvl>
    <w:lvl w:ilvl="7">
      <w:start w:val="1"/>
      <w:numFmt w:val="bullet"/>
      <w:lvlText w:val="—"/>
      <w:lvlJc w:val="left"/>
      <w:pPr>
        <w:tabs>
          <w:tab w:val="num" w:pos="2721"/>
        </w:tabs>
        <w:ind w:left="2721" w:hanging="340"/>
      </w:pPr>
      <w:rPr>
        <w:rFonts w:ascii="Arial" w:hAnsi="Arial" w:cs="Arial" w:hint="default"/>
      </w:rPr>
    </w:lvl>
    <w:lvl w:ilvl="8">
      <w:start w:val="1"/>
      <w:numFmt w:val="bullet"/>
      <w:lvlText w:val="-"/>
      <w:lvlJc w:val="left"/>
      <w:pPr>
        <w:tabs>
          <w:tab w:val="num" w:pos="3061"/>
        </w:tabs>
        <w:ind w:left="3061" w:hanging="340"/>
      </w:pPr>
      <w:rPr>
        <w:rFonts w:ascii="9999999" w:hAnsi="9999999" w:hint="default"/>
      </w:rPr>
    </w:lvl>
  </w:abstractNum>
  <w:abstractNum w:abstractNumId="14">
    <w:nsid w:val="3E0C0BD2"/>
    <w:multiLevelType w:val="hybridMultilevel"/>
    <w:tmpl w:val="65B06F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90D4D79"/>
    <w:multiLevelType w:val="hybridMultilevel"/>
    <w:tmpl w:val="B3FC70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BEC5719"/>
    <w:multiLevelType w:val="hybridMultilevel"/>
    <w:tmpl w:val="399C68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2456FC8"/>
    <w:multiLevelType w:val="hybridMultilevel"/>
    <w:tmpl w:val="3B64DAF2"/>
    <w:lvl w:ilvl="0" w:tplc="35009F9A">
      <w:start w:val="1"/>
      <w:numFmt w:val="bullet"/>
      <w:lvlText w:val=""/>
      <w:lvlJc w:val="left"/>
      <w:pPr>
        <w:ind w:left="720" w:hanging="360"/>
      </w:pPr>
      <w:rPr>
        <w:rFonts w:ascii="Symbol" w:hAnsi="Symbol" w:hint="default"/>
        <w:color w:val="auto"/>
        <w:sz w:val="22"/>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52585321"/>
    <w:multiLevelType w:val="singleLevel"/>
    <w:tmpl w:val="35009F9A"/>
    <w:lvl w:ilvl="0">
      <w:start w:val="1"/>
      <w:numFmt w:val="bullet"/>
      <w:lvlText w:val=""/>
      <w:lvlJc w:val="left"/>
      <w:pPr>
        <w:ind w:left="360" w:hanging="360"/>
      </w:pPr>
      <w:rPr>
        <w:rFonts w:ascii="Symbol" w:hAnsi="Symbol" w:hint="default"/>
        <w:color w:val="auto"/>
        <w:sz w:val="22"/>
      </w:rPr>
    </w:lvl>
  </w:abstractNum>
  <w:abstractNum w:abstractNumId="19">
    <w:nsid w:val="54F7500E"/>
    <w:multiLevelType w:val="hybridMultilevel"/>
    <w:tmpl w:val="F0243A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65855E80"/>
    <w:multiLevelType w:val="hybridMultilevel"/>
    <w:tmpl w:val="526C6DA0"/>
    <w:lvl w:ilvl="0" w:tplc="FC9A2A2A">
      <w:start w:val="1"/>
      <w:numFmt w:val="bullet"/>
      <w:lvlText w:val=""/>
      <w:lvlJc w:val="left"/>
      <w:pPr>
        <w:tabs>
          <w:tab w:val="num" w:pos="720"/>
        </w:tabs>
        <w:ind w:left="720" w:hanging="360"/>
      </w:pPr>
      <w:rPr>
        <w:rFonts w:ascii="Symbol" w:hAnsi="Symbol" w:hint="default"/>
      </w:rPr>
    </w:lvl>
    <w:lvl w:ilvl="1" w:tplc="D2BABDB4" w:tentative="1">
      <w:start w:val="1"/>
      <w:numFmt w:val="bullet"/>
      <w:lvlText w:val=""/>
      <w:lvlJc w:val="left"/>
      <w:pPr>
        <w:tabs>
          <w:tab w:val="num" w:pos="1440"/>
        </w:tabs>
        <w:ind w:left="1440" w:hanging="360"/>
      </w:pPr>
      <w:rPr>
        <w:rFonts w:ascii="Symbol" w:hAnsi="Symbol" w:hint="default"/>
      </w:rPr>
    </w:lvl>
    <w:lvl w:ilvl="2" w:tplc="5C0A442E" w:tentative="1">
      <w:start w:val="1"/>
      <w:numFmt w:val="bullet"/>
      <w:lvlText w:val=""/>
      <w:lvlJc w:val="left"/>
      <w:pPr>
        <w:tabs>
          <w:tab w:val="num" w:pos="2160"/>
        </w:tabs>
        <w:ind w:left="2160" w:hanging="360"/>
      </w:pPr>
      <w:rPr>
        <w:rFonts w:ascii="Symbol" w:hAnsi="Symbol" w:hint="default"/>
      </w:rPr>
    </w:lvl>
    <w:lvl w:ilvl="3" w:tplc="F760C04A" w:tentative="1">
      <w:start w:val="1"/>
      <w:numFmt w:val="bullet"/>
      <w:lvlText w:val=""/>
      <w:lvlJc w:val="left"/>
      <w:pPr>
        <w:tabs>
          <w:tab w:val="num" w:pos="2880"/>
        </w:tabs>
        <w:ind w:left="2880" w:hanging="360"/>
      </w:pPr>
      <w:rPr>
        <w:rFonts w:ascii="Symbol" w:hAnsi="Symbol" w:hint="default"/>
      </w:rPr>
    </w:lvl>
    <w:lvl w:ilvl="4" w:tplc="848C7948" w:tentative="1">
      <w:start w:val="1"/>
      <w:numFmt w:val="bullet"/>
      <w:lvlText w:val=""/>
      <w:lvlJc w:val="left"/>
      <w:pPr>
        <w:tabs>
          <w:tab w:val="num" w:pos="3600"/>
        </w:tabs>
        <w:ind w:left="3600" w:hanging="360"/>
      </w:pPr>
      <w:rPr>
        <w:rFonts w:ascii="Symbol" w:hAnsi="Symbol" w:hint="default"/>
      </w:rPr>
    </w:lvl>
    <w:lvl w:ilvl="5" w:tplc="22081492" w:tentative="1">
      <w:start w:val="1"/>
      <w:numFmt w:val="bullet"/>
      <w:lvlText w:val=""/>
      <w:lvlJc w:val="left"/>
      <w:pPr>
        <w:tabs>
          <w:tab w:val="num" w:pos="4320"/>
        </w:tabs>
        <w:ind w:left="4320" w:hanging="360"/>
      </w:pPr>
      <w:rPr>
        <w:rFonts w:ascii="Symbol" w:hAnsi="Symbol" w:hint="default"/>
      </w:rPr>
    </w:lvl>
    <w:lvl w:ilvl="6" w:tplc="75E8A152" w:tentative="1">
      <w:start w:val="1"/>
      <w:numFmt w:val="bullet"/>
      <w:lvlText w:val=""/>
      <w:lvlJc w:val="left"/>
      <w:pPr>
        <w:tabs>
          <w:tab w:val="num" w:pos="5040"/>
        </w:tabs>
        <w:ind w:left="5040" w:hanging="360"/>
      </w:pPr>
      <w:rPr>
        <w:rFonts w:ascii="Symbol" w:hAnsi="Symbol" w:hint="default"/>
      </w:rPr>
    </w:lvl>
    <w:lvl w:ilvl="7" w:tplc="6FEAF778" w:tentative="1">
      <w:start w:val="1"/>
      <w:numFmt w:val="bullet"/>
      <w:lvlText w:val=""/>
      <w:lvlJc w:val="left"/>
      <w:pPr>
        <w:tabs>
          <w:tab w:val="num" w:pos="5760"/>
        </w:tabs>
        <w:ind w:left="5760" w:hanging="360"/>
      </w:pPr>
      <w:rPr>
        <w:rFonts w:ascii="Symbol" w:hAnsi="Symbol" w:hint="default"/>
      </w:rPr>
    </w:lvl>
    <w:lvl w:ilvl="8" w:tplc="5AACF14E" w:tentative="1">
      <w:start w:val="1"/>
      <w:numFmt w:val="bullet"/>
      <w:lvlText w:val=""/>
      <w:lvlJc w:val="left"/>
      <w:pPr>
        <w:tabs>
          <w:tab w:val="num" w:pos="6480"/>
        </w:tabs>
        <w:ind w:left="6480" w:hanging="360"/>
      </w:pPr>
      <w:rPr>
        <w:rFonts w:ascii="Symbol" w:hAnsi="Symbol" w:hint="default"/>
      </w:rPr>
    </w:lvl>
  </w:abstractNum>
  <w:abstractNum w:abstractNumId="21">
    <w:nsid w:val="70E41DD6"/>
    <w:multiLevelType w:val="hybridMultilevel"/>
    <w:tmpl w:val="233E6522"/>
    <w:lvl w:ilvl="0" w:tplc="97FE5D1A">
      <w:start w:val="1"/>
      <w:numFmt w:val="decimal"/>
      <w:lvlText w:val="%1."/>
      <w:lvlJc w:val="left"/>
      <w:pPr>
        <w:ind w:left="459" w:hanging="360"/>
      </w:pPr>
      <w:rPr>
        <w:rFonts w:eastAsia="Calibri" w:hint="default"/>
      </w:rPr>
    </w:lvl>
    <w:lvl w:ilvl="1" w:tplc="04090019" w:tentative="1">
      <w:start w:val="1"/>
      <w:numFmt w:val="lowerLetter"/>
      <w:lvlText w:val="%2."/>
      <w:lvlJc w:val="left"/>
      <w:pPr>
        <w:ind w:left="1179" w:hanging="360"/>
      </w:pPr>
    </w:lvl>
    <w:lvl w:ilvl="2" w:tplc="0409001B" w:tentative="1">
      <w:start w:val="1"/>
      <w:numFmt w:val="lowerRoman"/>
      <w:lvlText w:val="%3."/>
      <w:lvlJc w:val="right"/>
      <w:pPr>
        <w:ind w:left="1899" w:hanging="180"/>
      </w:pPr>
    </w:lvl>
    <w:lvl w:ilvl="3" w:tplc="0409000F" w:tentative="1">
      <w:start w:val="1"/>
      <w:numFmt w:val="decimal"/>
      <w:lvlText w:val="%4."/>
      <w:lvlJc w:val="left"/>
      <w:pPr>
        <w:ind w:left="2619" w:hanging="360"/>
      </w:pPr>
    </w:lvl>
    <w:lvl w:ilvl="4" w:tplc="04090019" w:tentative="1">
      <w:start w:val="1"/>
      <w:numFmt w:val="lowerLetter"/>
      <w:lvlText w:val="%5."/>
      <w:lvlJc w:val="left"/>
      <w:pPr>
        <w:ind w:left="3339" w:hanging="360"/>
      </w:pPr>
    </w:lvl>
    <w:lvl w:ilvl="5" w:tplc="0409001B" w:tentative="1">
      <w:start w:val="1"/>
      <w:numFmt w:val="lowerRoman"/>
      <w:lvlText w:val="%6."/>
      <w:lvlJc w:val="right"/>
      <w:pPr>
        <w:ind w:left="4059" w:hanging="180"/>
      </w:pPr>
    </w:lvl>
    <w:lvl w:ilvl="6" w:tplc="0409000F" w:tentative="1">
      <w:start w:val="1"/>
      <w:numFmt w:val="decimal"/>
      <w:lvlText w:val="%7."/>
      <w:lvlJc w:val="left"/>
      <w:pPr>
        <w:ind w:left="4779" w:hanging="360"/>
      </w:pPr>
    </w:lvl>
    <w:lvl w:ilvl="7" w:tplc="04090019" w:tentative="1">
      <w:start w:val="1"/>
      <w:numFmt w:val="lowerLetter"/>
      <w:lvlText w:val="%8."/>
      <w:lvlJc w:val="left"/>
      <w:pPr>
        <w:ind w:left="5499" w:hanging="360"/>
      </w:pPr>
    </w:lvl>
    <w:lvl w:ilvl="8" w:tplc="0409001B" w:tentative="1">
      <w:start w:val="1"/>
      <w:numFmt w:val="lowerRoman"/>
      <w:lvlText w:val="%9."/>
      <w:lvlJc w:val="right"/>
      <w:pPr>
        <w:ind w:left="6219" w:hanging="180"/>
      </w:pPr>
    </w:lvl>
  </w:abstractNum>
  <w:abstractNum w:abstractNumId="22">
    <w:nsid w:val="74693CED"/>
    <w:multiLevelType w:val="hybridMultilevel"/>
    <w:tmpl w:val="1256BB6E"/>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5057F46"/>
    <w:multiLevelType w:val="hybridMultilevel"/>
    <w:tmpl w:val="E9AAB3B8"/>
    <w:lvl w:ilvl="0" w:tplc="1636983A">
      <w:start w:val="1"/>
      <w:numFmt w:val="bullet"/>
      <w:lvlText w:val="•"/>
      <w:lvlJc w:val="left"/>
      <w:pPr>
        <w:tabs>
          <w:tab w:val="num" w:pos="720"/>
        </w:tabs>
        <w:ind w:left="720" w:hanging="360"/>
      </w:pPr>
      <w:rPr>
        <w:rFonts w:ascii="Arial" w:hAnsi="Arial" w:hint="default"/>
      </w:rPr>
    </w:lvl>
    <w:lvl w:ilvl="1" w:tplc="5BC4DA32" w:tentative="1">
      <w:start w:val="1"/>
      <w:numFmt w:val="bullet"/>
      <w:lvlText w:val="•"/>
      <w:lvlJc w:val="left"/>
      <w:pPr>
        <w:tabs>
          <w:tab w:val="num" w:pos="1440"/>
        </w:tabs>
        <w:ind w:left="1440" w:hanging="360"/>
      </w:pPr>
      <w:rPr>
        <w:rFonts w:ascii="Arial" w:hAnsi="Arial" w:hint="default"/>
      </w:rPr>
    </w:lvl>
    <w:lvl w:ilvl="2" w:tplc="72B65298" w:tentative="1">
      <w:start w:val="1"/>
      <w:numFmt w:val="bullet"/>
      <w:lvlText w:val="•"/>
      <w:lvlJc w:val="left"/>
      <w:pPr>
        <w:tabs>
          <w:tab w:val="num" w:pos="2160"/>
        </w:tabs>
        <w:ind w:left="2160" w:hanging="360"/>
      </w:pPr>
      <w:rPr>
        <w:rFonts w:ascii="Arial" w:hAnsi="Arial" w:hint="default"/>
      </w:rPr>
    </w:lvl>
    <w:lvl w:ilvl="3" w:tplc="10C4881A" w:tentative="1">
      <w:start w:val="1"/>
      <w:numFmt w:val="bullet"/>
      <w:lvlText w:val="•"/>
      <w:lvlJc w:val="left"/>
      <w:pPr>
        <w:tabs>
          <w:tab w:val="num" w:pos="2880"/>
        </w:tabs>
        <w:ind w:left="2880" w:hanging="360"/>
      </w:pPr>
      <w:rPr>
        <w:rFonts w:ascii="Arial" w:hAnsi="Arial" w:hint="default"/>
      </w:rPr>
    </w:lvl>
    <w:lvl w:ilvl="4" w:tplc="C6847414" w:tentative="1">
      <w:start w:val="1"/>
      <w:numFmt w:val="bullet"/>
      <w:lvlText w:val="•"/>
      <w:lvlJc w:val="left"/>
      <w:pPr>
        <w:tabs>
          <w:tab w:val="num" w:pos="3600"/>
        </w:tabs>
        <w:ind w:left="3600" w:hanging="360"/>
      </w:pPr>
      <w:rPr>
        <w:rFonts w:ascii="Arial" w:hAnsi="Arial" w:hint="default"/>
      </w:rPr>
    </w:lvl>
    <w:lvl w:ilvl="5" w:tplc="B51ED576" w:tentative="1">
      <w:start w:val="1"/>
      <w:numFmt w:val="bullet"/>
      <w:lvlText w:val="•"/>
      <w:lvlJc w:val="left"/>
      <w:pPr>
        <w:tabs>
          <w:tab w:val="num" w:pos="4320"/>
        </w:tabs>
        <w:ind w:left="4320" w:hanging="360"/>
      </w:pPr>
      <w:rPr>
        <w:rFonts w:ascii="Arial" w:hAnsi="Arial" w:hint="default"/>
      </w:rPr>
    </w:lvl>
    <w:lvl w:ilvl="6" w:tplc="92CABB06" w:tentative="1">
      <w:start w:val="1"/>
      <w:numFmt w:val="bullet"/>
      <w:lvlText w:val="•"/>
      <w:lvlJc w:val="left"/>
      <w:pPr>
        <w:tabs>
          <w:tab w:val="num" w:pos="5040"/>
        </w:tabs>
        <w:ind w:left="5040" w:hanging="360"/>
      </w:pPr>
      <w:rPr>
        <w:rFonts w:ascii="Arial" w:hAnsi="Arial" w:hint="default"/>
      </w:rPr>
    </w:lvl>
    <w:lvl w:ilvl="7" w:tplc="5D7A9582" w:tentative="1">
      <w:start w:val="1"/>
      <w:numFmt w:val="bullet"/>
      <w:lvlText w:val="•"/>
      <w:lvlJc w:val="left"/>
      <w:pPr>
        <w:tabs>
          <w:tab w:val="num" w:pos="5760"/>
        </w:tabs>
        <w:ind w:left="5760" w:hanging="360"/>
      </w:pPr>
      <w:rPr>
        <w:rFonts w:ascii="Arial" w:hAnsi="Arial" w:hint="default"/>
      </w:rPr>
    </w:lvl>
    <w:lvl w:ilvl="8" w:tplc="0E84224C" w:tentative="1">
      <w:start w:val="1"/>
      <w:numFmt w:val="bullet"/>
      <w:lvlText w:val="•"/>
      <w:lvlJc w:val="left"/>
      <w:pPr>
        <w:tabs>
          <w:tab w:val="num" w:pos="6480"/>
        </w:tabs>
        <w:ind w:left="6480" w:hanging="360"/>
      </w:pPr>
      <w:rPr>
        <w:rFonts w:ascii="Arial" w:hAnsi="Arial" w:hint="default"/>
      </w:rPr>
    </w:lvl>
  </w:abstractNum>
  <w:abstractNum w:abstractNumId="24">
    <w:nsid w:val="769D3257"/>
    <w:multiLevelType w:val="hybridMultilevel"/>
    <w:tmpl w:val="C644D25E"/>
    <w:lvl w:ilvl="0" w:tplc="EC3AF816">
      <w:start w:val="1"/>
      <w:numFmt w:val="bullet"/>
      <w:lvlText w:val=""/>
      <w:lvlJc w:val="left"/>
      <w:pPr>
        <w:tabs>
          <w:tab w:val="num" w:pos="720"/>
        </w:tabs>
        <w:ind w:left="720" w:hanging="360"/>
      </w:pPr>
      <w:rPr>
        <w:rFonts w:ascii="Symbol" w:hAnsi="Symbol" w:hint="default"/>
      </w:rPr>
    </w:lvl>
    <w:lvl w:ilvl="1" w:tplc="29DEA598" w:tentative="1">
      <w:start w:val="1"/>
      <w:numFmt w:val="bullet"/>
      <w:lvlText w:val=""/>
      <w:lvlJc w:val="left"/>
      <w:pPr>
        <w:tabs>
          <w:tab w:val="num" w:pos="1440"/>
        </w:tabs>
        <w:ind w:left="1440" w:hanging="360"/>
      </w:pPr>
      <w:rPr>
        <w:rFonts w:ascii="Symbol" w:hAnsi="Symbol" w:hint="default"/>
      </w:rPr>
    </w:lvl>
    <w:lvl w:ilvl="2" w:tplc="3EE2B912" w:tentative="1">
      <w:start w:val="1"/>
      <w:numFmt w:val="bullet"/>
      <w:lvlText w:val=""/>
      <w:lvlJc w:val="left"/>
      <w:pPr>
        <w:tabs>
          <w:tab w:val="num" w:pos="2160"/>
        </w:tabs>
        <w:ind w:left="2160" w:hanging="360"/>
      </w:pPr>
      <w:rPr>
        <w:rFonts w:ascii="Symbol" w:hAnsi="Symbol" w:hint="default"/>
      </w:rPr>
    </w:lvl>
    <w:lvl w:ilvl="3" w:tplc="70783578" w:tentative="1">
      <w:start w:val="1"/>
      <w:numFmt w:val="bullet"/>
      <w:lvlText w:val=""/>
      <w:lvlJc w:val="left"/>
      <w:pPr>
        <w:tabs>
          <w:tab w:val="num" w:pos="2880"/>
        </w:tabs>
        <w:ind w:left="2880" w:hanging="360"/>
      </w:pPr>
      <w:rPr>
        <w:rFonts w:ascii="Symbol" w:hAnsi="Symbol" w:hint="default"/>
      </w:rPr>
    </w:lvl>
    <w:lvl w:ilvl="4" w:tplc="C7269BA2" w:tentative="1">
      <w:start w:val="1"/>
      <w:numFmt w:val="bullet"/>
      <w:lvlText w:val=""/>
      <w:lvlJc w:val="left"/>
      <w:pPr>
        <w:tabs>
          <w:tab w:val="num" w:pos="3600"/>
        </w:tabs>
        <w:ind w:left="3600" w:hanging="360"/>
      </w:pPr>
      <w:rPr>
        <w:rFonts w:ascii="Symbol" w:hAnsi="Symbol" w:hint="default"/>
      </w:rPr>
    </w:lvl>
    <w:lvl w:ilvl="5" w:tplc="354036C6" w:tentative="1">
      <w:start w:val="1"/>
      <w:numFmt w:val="bullet"/>
      <w:lvlText w:val=""/>
      <w:lvlJc w:val="left"/>
      <w:pPr>
        <w:tabs>
          <w:tab w:val="num" w:pos="4320"/>
        </w:tabs>
        <w:ind w:left="4320" w:hanging="360"/>
      </w:pPr>
      <w:rPr>
        <w:rFonts w:ascii="Symbol" w:hAnsi="Symbol" w:hint="default"/>
      </w:rPr>
    </w:lvl>
    <w:lvl w:ilvl="6" w:tplc="AF1A0EC2" w:tentative="1">
      <w:start w:val="1"/>
      <w:numFmt w:val="bullet"/>
      <w:lvlText w:val=""/>
      <w:lvlJc w:val="left"/>
      <w:pPr>
        <w:tabs>
          <w:tab w:val="num" w:pos="5040"/>
        </w:tabs>
        <w:ind w:left="5040" w:hanging="360"/>
      </w:pPr>
      <w:rPr>
        <w:rFonts w:ascii="Symbol" w:hAnsi="Symbol" w:hint="default"/>
      </w:rPr>
    </w:lvl>
    <w:lvl w:ilvl="7" w:tplc="A796AF10" w:tentative="1">
      <w:start w:val="1"/>
      <w:numFmt w:val="bullet"/>
      <w:lvlText w:val=""/>
      <w:lvlJc w:val="left"/>
      <w:pPr>
        <w:tabs>
          <w:tab w:val="num" w:pos="5760"/>
        </w:tabs>
        <w:ind w:left="5760" w:hanging="360"/>
      </w:pPr>
      <w:rPr>
        <w:rFonts w:ascii="Symbol" w:hAnsi="Symbol" w:hint="default"/>
      </w:rPr>
    </w:lvl>
    <w:lvl w:ilvl="8" w:tplc="B016F270" w:tentative="1">
      <w:start w:val="1"/>
      <w:numFmt w:val="bullet"/>
      <w:lvlText w:val=""/>
      <w:lvlJc w:val="left"/>
      <w:pPr>
        <w:tabs>
          <w:tab w:val="num" w:pos="6480"/>
        </w:tabs>
        <w:ind w:left="6480" w:hanging="360"/>
      </w:pPr>
      <w:rPr>
        <w:rFonts w:ascii="Symbol" w:hAnsi="Symbol" w:hint="default"/>
      </w:rPr>
    </w:lvl>
  </w:abstractNum>
  <w:abstractNum w:abstractNumId="25">
    <w:nsid w:val="7C120654"/>
    <w:multiLevelType w:val="hybridMultilevel"/>
    <w:tmpl w:val="C84EF4A6"/>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8"/>
  </w:num>
  <w:num w:numId="4">
    <w:abstractNumId w:val="22"/>
  </w:num>
  <w:num w:numId="5">
    <w:abstractNumId w:val="25"/>
  </w:num>
  <w:num w:numId="6">
    <w:abstractNumId w:val="13"/>
  </w:num>
  <w:num w:numId="7">
    <w:abstractNumId w:val="11"/>
  </w:num>
  <w:num w:numId="8">
    <w:abstractNumId w:val="12"/>
  </w:num>
  <w:num w:numId="9">
    <w:abstractNumId w:val="5"/>
  </w:num>
  <w:num w:numId="10">
    <w:abstractNumId w:val="0"/>
  </w:num>
  <w:num w:numId="11">
    <w:abstractNumId w:val="9"/>
  </w:num>
  <w:num w:numId="12">
    <w:abstractNumId w:val="21"/>
  </w:num>
  <w:num w:numId="13">
    <w:abstractNumId w:val="2"/>
  </w:num>
  <w:num w:numId="14">
    <w:abstractNumId w:val="17"/>
  </w:num>
  <w:num w:numId="15">
    <w:abstractNumId w:val="23"/>
  </w:num>
  <w:num w:numId="16">
    <w:abstractNumId w:val="24"/>
  </w:num>
  <w:num w:numId="17">
    <w:abstractNumId w:val="4"/>
  </w:num>
  <w:num w:numId="18">
    <w:abstractNumId w:val="20"/>
  </w:num>
  <w:num w:numId="19">
    <w:abstractNumId w:val="10"/>
  </w:num>
  <w:num w:numId="20">
    <w:abstractNumId w:val="7"/>
  </w:num>
  <w:num w:numId="21">
    <w:abstractNumId w:val="18"/>
  </w:num>
  <w:num w:numId="22">
    <w:abstractNumId w:val="14"/>
  </w:num>
  <w:num w:numId="23">
    <w:abstractNumId w:val="6"/>
  </w:num>
  <w:num w:numId="24">
    <w:abstractNumId w:val="15"/>
  </w:num>
  <w:num w:numId="25">
    <w:abstractNumId w:val="19"/>
  </w:num>
  <w:num w:numId="26">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trackRevisions/>
  <w:defaultTabStop w:val="720"/>
  <w:characterSpacingControl w:val="doNotCompress"/>
  <w:hdrShapeDefaults>
    <o:shapedefaults v:ext="edit" spidmax="3074"/>
  </w:hdrShapeDefaults>
  <w:footnotePr>
    <w:footnote w:id="0"/>
    <w:footnote w:id="1"/>
  </w:footnotePr>
  <w:endnotePr>
    <w:endnote w:id="0"/>
    <w:endnote w:id="1"/>
  </w:endnotePr>
  <w:compat/>
  <w:rsids>
    <w:rsidRoot w:val="00B76B25"/>
    <w:rsid w:val="00051122"/>
    <w:rsid w:val="000655B3"/>
    <w:rsid w:val="0009495A"/>
    <w:rsid w:val="00095A8B"/>
    <w:rsid w:val="000B2DD6"/>
    <w:rsid w:val="00100F42"/>
    <w:rsid w:val="0010687D"/>
    <w:rsid w:val="001214AD"/>
    <w:rsid w:val="00121715"/>
    <w:rsid w:val="001476CF"/>
    <w:rsid w:val="001A3F70"/>
    <w:rsid w:val="001A7343"/>
    <w:rsid w:val="00225793"/>
    <w:rsid w:val="0025590F"/>
    <w:rsid w:val="00260F45"/>
    <w:rsid w:val="00261A0C"/>
    <w:rsid w:val="002655F5"/>
    <w:rsid w:val="00265BDE"/>
    <w:rsid w:val="002809D2"/>
    <w:rsid w:val="002831FA"/>
    <w:rsid w:val="002A47D7"/>
    <w:rsid w:val="002B6F0B"/>
    <w:rsid w:val="002C29C5"/>
    <w:rsid w:val="002F0586"/>
    <w:rsid w:val="00306A93"/>
    <w:rsid w:val="00316AA8"/>
    <w:rsid w:val="0033579C"/>
    <w:rsid w:val="00346100"/>
    <w:rsid w:val="00347D9C"/>
    <w:rsid w:val="003513CD"/>
    <w:rsid w:val="003B2F21"/>
    <w:rsid w:val="004046B9"/>
    <w:rsid w:val="00452B26"/>
    <w:rsid w:val="00462CE0"/>
    <w:rsid w:val="00494867"/>
    <w:rsid w:val="004B1657"/>
    <w:rsid w:val="004B79AA"/>
    <w:rsid w:val="004D0E31"/>
    <w:rsid w:val="004D0EF4"/>
    <w:rsid w:val="004F1E02"/>
    <w:rsid w:val="004F2E07"/>
    <w:rsid w:val="00503CFD"/>
    <w:rsid w:val="005117BF"/>
    <w:rsid w:val="00567750"/>
    <w:rsid w:val="00567E12"/>
    <w:rsid w:val="00572345"/>
    <w:rsid w:val="0058332B"/>
    <w:rsid w:val="005A726C"/>
    <w:rsid w:val="005D13FA"/>
    <w:rsid w:val="005F3474"/>
    <w:rsid w:val="00607845"/>
    <w:rsid w:val="00611308"/>
    <w:rsid w:val="006514AA"/>
    <w:rsid w:val="00686D7F"/>
    <w:rsid w:val="00694B6F"/>
    <w:rsid w:val="006E4FDD"/>
    <w:rsid w:val="006E5251"/>
    <w:rsid w:val="006F60F3"/>
    <w:rsid w:val="00711278"/>
    <w:rsid w:val="00721925"/>
    <w:rsid w:val="00726E92"/>
    <w:rsid w:val="007356EB"/>
    <w:rsid w:val="00746A3F"/>
    <w:rsid w:val="007477B8"/>
    <w:rsid w:val="007503F4"/>
    <w:rsid w:val="007B15FD"/>
    <w:rsid w:val="007D7FC6"/>
    <w:rsid w:val="007E614D"/>
    <w:rsid w:val="007F4989"/>
    <w:rsid w:val="007F68FF"/>
    <w:rsid w:val="00803B3B"/>
    <w:rsid w:val="00814625"/>
    <w:rsid w:val="008518B0"/>
    <w:rsid w:val="0085772E"/>
    <w:rsid w:val="008678D6"/>
    <w:rsid w:val="008C2CF9"/>
    <w:rsid w:val="008F7FA6"/>
    <w:rsid w:val="00922D43"/>
    <w:rsid w:val="00946261"/>
    <w:rsid w:val="00967248"/>
    <w:rsid w:val="009712EB"/>
    <w:rsid w:val="00976407"/>
    <w:rsid w:val="009A5FCA"/>
    <w:rsid w:val="009E6273"/>
    <w:rsid w:val="009F7F4C"/>
    <w:rsid w:val="00A05E90"/>
    <w:rsid w:val="00A271FD"/>
    <w:rsid w:val="00A77AA1"/>
    <w:rsid w:val="00A817D7"/>
    <w:rsid w:val="00AD6981"/>
    <w:rsid w:val="00B31442"/>
    <w:rsid w:val="00B63119"/>
    <w:rsid w:val="00B76B25"/>
    <w:rsid w:val="00B90373"/>
    <w:rsid w:val="00BA4048"/>
    <w:rsid w:val="00BC4271"/>
    <w:rsid w:val="00BD7DD3"/>
    <w:rsid w:val="00BE07EC"/>
    <w:rsid w:val="00BF3720"/>
    <w:rsid w:val="00BF7FC0"/>
    <w:rsid w:val="00C058C2"/>
    <w:rsid w:val="00C26D8A"/>
    <w:rsid w:val="00C352CB"/>
    <w:rsid w:val="00C3700D"/>
    <w:rsid w:val="00C44C4A"/>
    <w:rsid w:val="00C8127F"/>
    <w:rsid w:val="00C97F9C"/>
    <w:rsid w:val="00CB2C59"/>
    <w:rsid w:val="00CE734B"/>
    <w:rsid w:val="00D04A9E"/>
    <w:rsid w:val="00D1381C"/>
    <w:rsid w:val="00D34342"/>
    <w:rsid w:val="00D4541A"/>
    <w:rsid w:val="00D829FB"/>
    <w:rsid w:val="00DA02C7"/>
    <w:rsid w:val="00E74BF7"/>
    <w:rsid w:val="00E86184"/>
    <w:rsid w:val="00EA3F3C"/>
    <w:rsid w:val="00F0668E"/>
    <w:rsid w:val="00F309ED"/>
    <w:rsid w:val="00F313B9"/>
    <w:rsid w:val="00F34EBC"/>
    <w:rsid w:val="00F6036D"/>
    <w:rsid w:val="00F64E23"/>
    <w:rsid w:val="00F650F9"/>
    <w:rsid w:val="00F724DD"/>
    <w:rsid w:val="00F736DE"/>
    <w:rsid w:val="00F76C95"/>
    <w:rsid w:val="00FD7291"/>
    <w:rsid w:val="00FE6354"/>
  </w:rsids>
  <m:mathPr>
    <m:mathFont m:val="Cambria Math"/>
    <m:brkBin m:val="before"/>
    <m:brkBinSub m:val="--"/>
    <m:smallFrac/>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lang w:val="en-IN" w:eastAsia="en-I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76B25"/>
    <w:rPr>
      <w:rFonts w:ascii="Times New Roman" w:eastAsia="Times New Roman" w:hAnsi="Times New Roman" w:cs="Times New Roman"/>
      <w:sz w:val="24"/>
      <w:szCs w:val="24"/>
      <w:lang w:val="en-US" w:eastAsia="en-US"/>
    </w:rPr>
  </w:style>
  <w:style w:type="paragraph" w:styleId="Heading1">
    <w:name w:val="heading 1"/>
    <w:basedOn w:val="Normal"/>
    <w:next w:val="Normal"/>
    <w:link w:val="Heading1Char"/>
    <w:uiPriority w:val="9"/>
    <w:qFormat/>
    <w:rsid w:val="00B76B25"/>
    <w:pPr>
      <w:keepNext/>
      <w:outlineLvl w:val="0"/>
    </w:pPr>
    <w:rPr>
      <w:b/>
      <w:bCs/>
    </w:rPr>
  </w:style>
  <w:style w:type="paragraph" w:styleId="Heading2">
    <w:name w:val="heading 2"/>
    <w:basedOn w:val="Normal"/>
    <w:next w:val="Normal"/>
    <w:link w:val="Heading2Char"/>
    <w:uiPriority w:val="9"/>
    <w:qFormat/>
    <w:rsid w:val="00B76B25"/>
    <w:pPr>
      <w:keepNext/>
      <w:spacing w:line="24" w:lineRule="atLeast"/>
      <w:jc w:val="center"/>
      <w:outlineLvl w:val="1"/>
    </w:pPr>
    <w:rPr>
      <w:b/>
      <w:bCs/>
    </w:rPr>
  </w:style>
  <w:style w:type="paragraph" w:styleId="Heading3">
    <w:name w:val="heading 3"/>
    <w:basedOn w:val="Normal"/>
    <w:next w:val="Normal"/>
    <w:link w:val="Heading3Char"/>
    <w:uiPriority w:val="9"/>
    <w:qFormat/>
    <w:rsid w:val="00B76B25"/>
    <w:pPr>
      <w:keepNext/>
      <w:tabs>
        <w:tab w:val="num" w:pos="432"/>
      </w:tabs>
      <w:spacing w:line="24" w:lineRule="atLeast"/>
      <w:ind w:left="432" w:hanging="432"/>
      <w:jc w:val="both"/>
      <w:outlineLvl w:val="2"/>
    </w:pPr>
    <w:rPr>
      <w:b/>
      <w:bCs/>
      <w:color w:val="99999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B76B25"/>
    <w:rPr>
      <w:rFonts w:ascii="Times New Roman" w:eastAsia="Times New Roman" w:hAnsi="Times New Roman" w:cs="Times New Roman"/>
      <w:b/>
      <w:bCs/>
      <w:sz w:val="24"/>
      <w:szCs w:val="24"/>
      <w:lang w:val="en-US"/>
    </w:rPr>
  </w:style>
  <w:style w:type="character" w:customStyle="1" w:styleId="Heading2Char">
    <w:name w:val="Heading 2 Char"/>
    <w:link w:val="Heading2"/>
    <w:uiPriority w:val="9"/>
    <w:rsid w:val="00B76B25"/>
    <w:rPr>
      <w:rFonts w:ascii="Times New Roman" w:eastAsia="Times New Roman" w:hAnsi="Times New Roman" w:cs="Times New Roman"/>
      <w:b/>
      <w:bCs/>
      <w:sz w:val="24"/>
      <w:szCs w:val="24"/>
      <w:lang w:val="en-US"/>
    </w:rPr>
  </w:style>
  <w:style w:type="character" w:customStyle="1" w:styleId="Heading3Char">
    <w:name w:val="Heading 3 Char"/>
    <w:link w:val="Heading3"/>
    <w:uiPriority w:val="9"/>
    <w:rsid w:val="00B76B25"/>
    <w:rPr>
      <w:rFonts w:ascii="Times New Roman" w:eastAsia="Times New Roman" w:hAnsi="Times New Roman" w:cs="Times New Roman"/>
      <w:b/>
      <w:bCs/>
      <w:color w:val="999999"/>
      <w:sz w:val="24"/>
      <w:szCs w:val="24"/>
      <w:lang w:val="en-US"/>
    </w:rPr>
  </w:style>
  <w:style w:type="paragraph" w:styleId="BodyText">
    <w:name w:val="Body Text"/>
    <w:basedOn w:val="Normal"/>
    <w:link w:val="BodyTextChar"/>
    <w:rsid w:val="00B76B25"/>
    <w:pPr>
      <w:jc w:val="both"/>
    </w:pPr>
  </w:style>
  <w:style w:type="character" w:customStyle="1" w:styleId="BodyTextChar">
    <w:name w:val="Body Text Char"/>
    <w:link w:val="BodyText"/>
    <w:rsid w:val="00B76B25"/>
    <w:rPr>
      <w:rFonts w:ascii="Times New Roman" w:eastAsia="Times New Roman" w:hAnsi="Times New Roman" w:cs="Times New Roman"/>
      <w:sz w:val="24"/>
      <w:szCs w:val="24"/>
      <w:lang w:val="en-US"/>
    </w:rPr>
  </w:style>
  <w:style w:type="paragraph" w:customStyle="1" w:styleId="ReferenceLine">
    <w:name w:val="Reference Line"/>
    <w:basedOn w:val="BodyText"/>
    <w:rsid w:val="00B76B25"/>
    <w:rPr>
      <w:rFonts w:ascii="Book Antiqua" w:hAnsi="Book Antiqua" w:cs="Courier New"/>
    </w:rPr>
  </w:style>
  <w:style w:type="paragraph" w:styleId="Footer">
    <w:name w:val="footer"/>
    <w:basedOn w:val="Normal"/>
    <w:link w:val="FooterChar"/>
    <w:uiPriority w:val="99"/>
    <w:rsid w:val="00B76B25"/>
    <w:pPr>
      <w:tabs>
        <w:tab w:val="center" w:pos="4320"/>
        <w:tab w:val="right" w:pos="8640"/>
      </w:tabs>
    </w:pPr>
  </w:style>
  <w:style w:type="character" w:customStyle="1" w:styleId="FooterChar">
    <w:name w:val="Footer Char"/>
    <w:link w:val="Footer"/>
    <w:uiPriority w:val="99"/>
    <w:rsid w:val="00B76B25"/>
    <w:rPr>
      <w:rFonts w:ascii="Times New Roman" w:eastAsia="Times New Roman" w:hAnsi="Times New Roman" w:cs="Times New Roman"/>
      <w:sz w:val="24"/>
      <w:szCs w:val="24"/>
      <w:lang w:val="en-US"/>
    </w:rPr>
  </w:style>
  <w:style w:type="character" w:styleId="PageNumber">
    <w:name w:val="page number"/>
    <w:basedOn w:val="DefaultParagraphFont"/>
    <w:rsid w:val="00B76B25"/>
  </w:style>
  <w:style w:type="character" w:styleId="Hyperlink">
    <w:name w:val="Hyperlink"/>
    <w:uiPriority w:val="99"/>
    <w:rsid w:val="00B76B25"/>
    <w:rPr>
      <w:color w:val="0000FF"/>
      <w:u w:val="single"/>
    </w:rPr>
  </w:style>
  <w:style w:type="paragraph" w:styleId="Header">
    <w:name w:val="header"/>
    <w:basedOn w:val="Normal"/>
    <w:link w:val="HeaderChar"/>
    <w:rsid w:val="00B76B25"/>
    <w:pPr>
      <w:tabs>
        <w:tab w:val="center" w:pos="4320"/>
        <w:tab w:val="right" w:pos="8640"/>
      </w:tabs>
    </w:pPr>
    <w:rPr>
      <w:sz w:val="20"/>
      <w:szCs w:val="20"/>
    </w:rPr>
  </w:style>
  <w:style w:type="character" w:customStyle="1" w:styleId="HeaderChar">
    <w:name w:val="Header Char"/>
    <w:link w:val="Header"/>
    <w:rsid w:val="00B76B25"/>
    <w:rPr>
      <w:rFonts w:ascii="Times New Roman" w:eastAsia="Times New Roman" w:hAnsi="Times New Roman" w:cs="Times New Roman"/>
      <w:sz w:val="20"/>
      <w:szCs w:val="20"/>
      <w:lang w:val="en-US"/>
    </w:rPr>
  </w:style>
  <w:style w:type="paragraph" w:customStyle="1" w:styleId="subhead1">
    <w:name w:val="subhead 1"/>
    <w:rsid w:val="00B76B25"/>
    <w:pPr>
      <w:spacing w:line="260" w:lineRule="atLeast"/>
      <w:jc w:val="center"/>
    </w:pPr>
    <w:rPr>
      <w:rFonts w:ascii="Helvetica" w:eastAsia="Times New Roman" w:hAnsi="Helvetica" w:cs="Times New Roman"/>
      <w:b/>
      <w:caps/>
      <w:sz w:val="24"/>
      <w:lang w:val="en-US" w:eastAsia="en-US"/>
    </w:rPr>
  </w:style>
  <w:style w:type="paragraph" w:styleId="Title">
    <w:name w:val="Title"/>
    <w:basedOn w:val="Normal"/>
    <w:link w:val="TitleChar"/>
    <w:qFormat/>
    <w:rsid w:val="00B76B25"/>
    <w:pPr>
      <w:jc w:val="center"/>
    </w:pPr>
    <w:rPr>
      <w:rFonts w:ascii="Arial" w:hAnsi="Arial" w:cs="Arial"/>
      <w:b/>
      <w:bCs/>
      <w:sz w:val="44"/>
      <w:szCs w:val="20"/>
    </w:rPr>
  </w:style>
  <w:style w:type="character" w:customStyle="1" w:styleId="TitleChar">
    <w:name w:val="Title Char"/>
    <w:link w:val="Title"/>
    <w:rsid w:val="00B76B25"/>
    <w:rPr>
      <w:rFonts w:ascii="Arial" w:eastAsia="Times New Roman" w:hAnsi="Arial" w:cs="Arial"/>
      <w:b/>
      <w:bCs/>
      <w:sz w:val="44"/>
      <w:szCs w:val="20"/>
      <w:lang w:val="en-US"/>
    </w:rPr>
  </w:style>
  <w:style w:type="paragraph" w:customStyle="1" w:styleId="BodySingle">
    <w:name w:val="Body Single"/>
    <w:basedOn w:val="BodyText"/>
    <w:link w:val="BodySingleChar"/>
    <w:uiPriority w:val="1"/>
    <w:qFormat/>
    <w:rsid w:val="00B76B25"/>
    <w:pPr>
      <w:spacing w:line="240" w:lineRule="atLeast"/>
      <w:jc w:val="left"/>
    </w:pPr>
    <w:rPr>
      <w:rFonts w:ascii="Georgia" w:eastAsia="Calibri" w:hAnsi="Georgia" w:cs="Mangal"/>
      <w:sz w:val="20"/>
      <w:szCs w:val="20"/>
      <w:lang w:val="en-GB" w:bidi="hi-IN"/>
    </w:rPr>
  </w:style>
  <w:style w:type="character" w:customStyle="1" w:styleId="BodySingleChar">
    <w:name w:val="Body Single Char"/>
    <w:link w:val="BodySingle"/>
    <w:uiPriority w:val="1"/>
    <w:rsid w:val="00B76B25"/>
    <w:rPr>
      <w:rFonts w:ascii="Georgia" w:eastAsia="Calibri" w:hAnsi="Georgia" w:cs="Times New Roman"/>
      <w:sz w:val="20"/>
      <w:szCs w:val="20"/>
      <w:lang w:val="en-GB"/>
    </w:rPr>
  </w:style>
  <w:style w:type="paragraph" w:styleId="ListParagraph">
    <w:name w:val="List Paragraph"/>
    <w:basedOn w:val="Normal"/>
    <w:uiPriority w:val="34"/>
    <w:qFormat/>
    <w:rsid w:val="00B76B25"/>
    <w:pPr>
      <w:ind w:left="720"/>
    </w:pPr>
  </w:style>
  <w:style w:type="paragraph" w:customStyle="1" w:styleId="TableParagraph">
    <w:name w:val="Table Paragraph"/>
    <w:basedOn w:val="Normal"/>
    <w:uiPriority w:val="1"/>
    <w:qFormat/>
    <w:rsid w:val="00B76B25"/>
    <w:pPr>
      <w:widowControl w:val="0"/>
    </w:pPr>
    <w:rPr>
      <w:rFonts w:ascii="Calibri" w:eastAsia="Calibri" w:hAnsi="Calibri"/>
      <w:sz w:val="22"/>
      <w:szCs w:val="22"/>
    </w:rPr>
  </w:style>
  <w:style w:type="paragraph" w:styleId="TOCHeading">
    <w:name w:val="TOC Heading"/>
    <w:basedOn w:val="Heading1"/>
    <w:next w:val="Normal"/>
    <w:uiPriority w:val="39"/>
    <w:unhideWhenUsed/>
    <w:qFormat/>
    <w:rsid w:val="00B76B25"/>
    <w:pPr>
      <w:keepLines/>
      <w:spacing w:before="240" w:line="259" w:lineRule="auto"/>
      <w:outlineLvl w:val="9"/>
    </w:pPr>
    <w:rPr>
      <w:rFonts w:ascii="Cambria" w:hAnsi="Cambria" w:cs="Mangal"/>
      <w:b w:val="0"/>
      <w:bCs w:val="0"/>
      <w:color w:val="365F91"/>
      <w:sz w:val="32"/>
      <w:szCs w:val="32"/>
    </w:rPr>
  </w:style>
  <w:style w:type="paragraph" w:styleId="TOC1">
    <w:name w:val="toc 1"/>
    <w:basedOn w:val="Normal"/>
    <w:next w:val="Normal"/>
    <w:autoRedefine/>
    <w:uiPriority w:val="39"/>
    <w:unhideWhenUsed/>
    <w:rsid w:val="00B76B25"/>
    <w:pPr>
      <w:spacing w:after="100"/>
    </w:pPr>
  </w:style>
  <w:style w:type="paragraph" w:styleId="TOC3">
    <w:name w:val="toc 3"/>
    <w:basedOn w:val="Normal"/>
    <w:next w:val="Normal"/>
    <w:autoRedefine/>
    <w:uiPriority w:val="39"/>
    <w:unhideWhenUsed/>
    <w:rsid w:val="00B76B25"/>
    <w:pPr>
      <w:spacing w:after="100"/>
      <w:ind w:left="480"/>
    </w:pPr>
  </w:style>
  <w:style w:type="table" w:customStyle="1" w:styleId="GridTable4Accent1">
    <w:name w:val="Grid Table 4 Accent 1"/>
    <w:basedOn w:val="TableNormal"/>
    <w:uiPriority w:val="49"/>
    <w:rsid w:val="007477B8"/>
    <w:tblPr>
      <w:tblStyleRowBandSize w:val="1"/>
      <w:tblStyleColBandSize w:val="1"/>
      <w:tblInd w:w="0"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top w:w="0" w:type="dxa"/>
        <w:left w:w="108" w:type="dxa"/>
        <w:bottom w:w="0" w:type="dxa"/>
        <w:right w:w="108" w:type="dxa"/>
      </w:tblCellMar>
    </w:tblPr>
    <w:tblStylePr w:type="firstRow">
      <w:rPr>
        <w:b/>
        <w:bCs/>
        <w:color w:val="FFFFFF"/>
      </w:rPr>
      <w:tblPr/>
      <w:tcPr>
        <w:tcBorders>
          <w:top w:val="single" w:sz="4" w:space="0" w:color="4F81BD"/>
          <w:left w:val="single" w:sz="4" w:space="0" w:color="4F81BD"/>
          <w:bottom w:val="single" w:sz="4" w:space="0" w:color="4F81BD"/>
          <w:right w:val="single" w:sz="4" w:space="0" w:color="4F81BD"/>
          <w:insideH w:val="nil"/>
          <w:insideV w:val="nil"/>
        </w:tcBorders>
        <w:shd w:val="clear" w:color="auto" w:fill="4F81BD"/>
      </w:tcPr>
    </w:tblStylePr>
    <w:tblStylePr w:type="lastRow">
      <w:rPr>
        <w:b/>
        <w:bCs/>
      </w:rPr>
      <w:tblPr/>
      <w:tcPr>
        <w:tcBorders>
          <w:top w:val="double" w:sz="4" w:space="0" w:color="4F81BD"/>
        </w:tcBorders>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paragraph" w:styleId="BalloonText">
    <w:name w:val="Balloon Text"/>
    <w:basedOn w:val="Normal"/>
    <w:link w:val="BalloonTextChar"/>
    <w:uiPriority w:val="99"/>
    <w:semiHidden/>
    <w:unhideWhenUsed/>
    <w:rsid w:val="000B2DD6"/>
    <w:rPr>
      <w:rFonts w:ascii="Segoe UI" w:hAnsi="Segoe UI" w:cs="Segoe UI"/>
      <w:sz w:val="18"/>
      <w:szCs w:val="18"/>
    </w:rPr>
  </w:style>
  <w:style w:type="character" w:customStyle="1" w:styleId="BalloonTextChar">
    <w:name w:val="Balloon Text Char"/>
    <w:link w:val="BalloonText"/>
    <w:uiPriority w:val="99"/>
    <w:semiHidden/>
    <w:rsid w:val="000B2DD6"/>
    <w:rPr>
      <w:rFonts w:ascii="Segoe UI" w:eastAsia="Times New Roman" w:hAnsi="Segoe UI" w:cs="Segoe UI"/>
      <w:sz w:val="18"/>
      <w:szCs w:val="18"/>
      <w:lang w:val="en-US"/>
    </w:rPr>
  </w:style>
</w:styles>
</file>

<file path=word/webSettings.xml><?xml version="1.0" encoding="utf-8"?>
<w:webSettings xmlns:r="http://schemas.openxmlformats.org/officeDocument/2006/relationships" xmlns:w="http://schemas.openxmlformats.org/wordprocessingml/2006/main">
  <w:divs>
    <w:div w:id="206379302">
      <w:bodyDiv w:val="1"/>
      <w:marLeft w:val="0"/>
      <w:marRight w:val="0"/>
      <w:marTop w:val="0"/>
      <w:marBottom w:val="0"/>
      <w:divBdr>
        <w:top w:val="none" w:sz="0" w:space="0" w:color="auto"/>
        <w:left w:val="none" w:sz="0" w:space="0" w:color="auto"/>
        <w:bottom w:val="none" w:sz="0" w:space="0" w:color="auto"/>
        <w:right w:val="none" w:sz="0" w:space="0" w:color="auto"/>
      </w:divBdr>
      <w:divsChild>
        <w:div w:id="39592208">
          <w:marLeft w:val="274"/>
          <w:marRight w:val="0"/>
          <w:marTop w:val="0"/>
          <w:marBottom w:val="0"/>
          <w:divBdr>
            <w:top w:val="none" w:sz="0" w:space="0" w:color="auto"/>
            <w:left w:val="none" w:sz="0" w:space="0" w:color="auto"/>
            <w:bottom w:val="none" w:sz="0" w:space="0" w:color="auto"/>
            <w:right w:val="none" w:sz="0" w:space="0" w:color="auto"/>
          </w:divBdr>
        </w:div>
        <w:div w:id="87820205">
          <w:marLeft w:val="274"/>
          <w:marRight w:val="0"/>
          <w:marTop w:val="0"/>
          <w:marBottom w:val="0"/>
          <w:divBdr>
            <w:top w:val="none" w:sz="0" w:space="0" w:color="auto"/>
            <w:left w:val="none" w:sz="0" w:space="0" w:color="auto"/>
            <w:bottom w:val="none" w:sz="0" w:space="0" w:color="auto"/>
            <w:right w:val="none" w:sz="0" w:space="0" w:color="auto"/>
          </w:divBdr>
        </w:div>
        <w:div w:id="291375216">
          <w:marLeft w:val="274"/>
          <w:marRight w:val="0"/>
          <w:marTop w:val="0"/>
          <w:marBottom w:val="0"/>
          <w:divBdr>
            <w:top w:val="none" w:sz="0" w:space="0" w:color="auto"/>
            <w:left w:val="none" w:sz="0" w:space="0" w:color="auto"/>
            <w:bottom w:val="none" w:sz="0" w:space="0" w:color="auto"/>
            <w:right w:val="none" w:sz="0" w:space="0" w:color="auto"/>
          </w:divBdr>
        </w:div>
        <w:div w:id="291789156">
          <w:marLeft w:val="547"/>
          <w:marRight w:val="0"/>
          <w:marTop w:val="0"/>
          <w:marBottom w:val="0"/>
          <w:divBdr>
            <w:top w:val="none" w:sz="0" w:space="0" w:color="auto"/>
            <w:left w:val="none" w:sz="0" w:space="0" w:color="auto"/>
            <w:bottom w:val="none" w:sz="0" w:space="0" w:color="auto"/>
            <w:right w:val="none" w:sz="0" w:space="0" w:color="auto"/>
          </w:divBdr>
        </w:div>
        <w:div w:id="811219175">
          <w:marLeft w:val="547"/>
          <w:marRight w:val="0"/>
          <w:marTop w:val="0"/>
          <w:marBottom w:val="0"/>
          <w:divBdr>
            <w:top w:val="none" w:sz="0" w:space="0" w:color="auto"/>
            <w:left w:val="none" w:sz="0" w:space="0" w:color="auto"/>
            <w:bottom w:val="none" w:sz="0" w:space="0" w:color="auto"/>
            <w:right w:val="none" w:sz="0" w:space="0" w:color="auto"/>
          </w:divBdr>
        </w:div>
        <w:div w:id="836576237">
          <w:marLeft w:val="274"/>
          <w:marRight w:val="0"/>
          <w:marTop w:val="0"/>
          <w:marBottom w:val="0"/>
          <w:divBdr>
            <w:top w:val="none" w:sz="0" w:space="0" w:color="auto"/>
            <w:left w:val="none" w:sz="0" w:space="0" w:color="auto"/>
            <w:bottom w:val="none" w:sz="0" w:space="0" w:color="auto"/>
            <w:right w:val="none" w:sz="0" w:space="0" w:color="auto"/>
          </w:divBdr>
        </w:div>
        <w:div w:id="933711187">
          <w:marLeft w:val="547"/>
          <w:marRight w:val="0"/>
          <w:marTop w:val="0"/>
          <w:marBottom w:val="0"/>
          <w:divBdr>
            <w:top w:val="none" w:sz="0" w:space="0" w:color="auto"/>
            <w:left w:val="none" w:sz="0" w:space="0" w:color="auto"/>
            <w:bottom w:val="none" w:sz="0" w:space="0" w:color="auto"/>
            <w:right w:val="none" w:sz="0" w:space="0" w:color="auto"/>
          </w:divBdr>
        </w:div>
        <w:div w:id="998578786">
          <w:marLeft w:val="547"/>
          <w:marRight w:val="0"/>
          <w:marTop w:val="0"/>
          <w:marBottom w:val="0"/>
          <w:divBdr>
            <w:top w:val="none" w:sz="0" w:space="0" w:color="auto"/>
            <w:left w:val="none" w:sz="0" w:space="0" w:color="auto"/>
            <w:bottom w:val="none" w:sz="0" w:space="0" w:color="auto"/>
            <w:right w:val="none" w:sz="0" w:space="0" w:color="auto"/>
          </w:divBdr>
        </w:div>
        <w:div w:id="1026903815">
          <w:marLeft w:val="274"/>
          <w:marRight w:val="0"/>
          <w:marTop w:val="0"/>
          <w:marBottom w:val="0"/>
          <w:divBdr>
            <w:top w:val="none" w:sz="0" w:space="0" w:color="auto"/>
            <w:left w:val="none" w:sz="0" w:space="0" w:color="auto"/>
            <w:bottom w:val="none" w:sz="0" w:space="0" w:color="auto"/>
            <w:right w:val="none" w:sz="0" w:space="0" w:color="auto"/>
          </w:divBdr>
        </w:div>
        <w:div w:id="1171406460">
          <w:marLeft w:val="274"/>
          <w:marRight w:val="0"/>
          <w:marTop w:val="0"/>
          <w:marBottom w:val="0"/>
          <w:divBdr>
            <w:top w:val="none" w:sz="0" w:space="0" w:color="auto"/>
            <w:left w:val="none" w:sz="0" w:space="0" w:color="auto"/>
            <w:bottom w:val="none" w:sz="0" w:space="0" w:color="auto"/>
            <w:right w:val="none" w:sz="0" w:space="0" w:color="auto"/>
          </w:divBdr>
        </w:div>
        <w:div w:id="1180389476">
          <w:marLeft w:val="274"/>
          <w:marRight w:val="0"/>
          <w:marTop w:val="0"/>
          <w:marBottom w:val="0"/>
          <w:divBdr>
            <w:top w:val="none" w:sz="0" w:space="0" w:color="auto"/>
            <w:left w:val="none" w:sz="0" w:space="0" w:color="auto"/>
            <w:bottom w:val="none" w:sz="0" w:space="0" w:color="auto"/>
            <w:right w:val="none" w:sz="0" w:space="0" w:color="auto"/>
          </w:divBdr>
        </w:div>
        <w:div w:id="1206257323">
          <w:marLeft w:val="547"/>
          <w:marRight w:val="0"/>
          <w:marTop w:val="0"/>
          <w:marBottom w:val="0"/>
          <w:divBdr>
            <w:top w:val="none" w:sz="0" w:space="0" w:color="auto"/>
            <w:left w:val="none" w:sz="0" w:space="0" w:color="auto"/>
            <w:bottom w:val="none" w:sz="0" w:space="0" w:color="auto"/>
            <w:right w:val="none" w:sz="0" w:space="0" w:color="auto"/>
          </w:divBdr>
        </w:div>
        <w:div w:id="1222133335">
          <w:marLeft w:val="274"/>
          <w:marRight w:val="0"/>
          <w:marTop w:val="0"/>
          <w:marBottom w:val="0"/>
          <w:divBdr>
            <w:top w:val="none" w:sz="0" w:space="0" w:color="auto"/>
            <w:left w:val="none" w:sz="0" w:space="0" w:color="auto"/>
            <w:bottom w:val="none" w:sz="0" w:space="0" w:color="auto"/>
            <w:right w:val="none" w:sz="0" w:space="0" w:color="auto"/>
          </w:divBdr>
        </w:div>
        <w:div w:id="1225532726">
          <w:marLeft w:val="274"/>
          <w:marRight w:val="0"/>
          <w:marTop w:val="0"/>
          <w:marBottom w:val="0"/>
          <w:divBdr>
            <w:top w:val="none" w:sz="0" w:space="0" w:color="auto"/>
            <w:left w:val="none" w:sz="0" w:space="0" w:color="auto"/>
            <w:bottom w:val="none" w:sz="0" w:space="0" w:color="auto"/>
            <w:right w:val="none" w:sz="0" w:space="0" w:color="auto"/>
          </w:divBdr>
        </w:div>
        <w:div w:id="1461922671">
          <w:marLeft w:val="274"/>
          <w:marRight w:val="0"/>
          <w:marTop w:val="0"/>
          <w:marBottom w:val="0"/>
          <w:divBdr>
            <w:top w:val="none" w:sz="0" w:space="0" w:color="auto"/>
            <w:left w:val="none" w:sz="0" w:space="0" w:color="auto"/>
            <w:bottom w:val="none" w:sz="0" w:space="0" w:color="auto"/>
            <w:right w:val="none" w:sz="0" w:space="0" w:color="auto"/>
          </w:divBdr>
        </w:div>
        <w:div w:id="1784225925">
          <w:marLeft w:val="547"/>
          <w:marRight w:val="0"/>
          <w:marTop w:val="0"/>
          <w:marBottom w:val="0"/>
          <w:divBdr>
            <w:top w:val="none" w:sz="0" w:space="0" w:color="auto"/>
            <w:left w:val="none" w:sz="0" w:space="0" w:color="auto"/>
            <w:bottom w:val="none" w:sz="0" w:space="0" w:color="auto"/>
            <w:right w:val="none" w:sz="0" w:space="0" w:color="auto"/>
          </w:divBdr>
        </w:div>
        <w:div w:id="1944191903">
          <w:marLeft w:val="547"/>
          <w:marRight w:val="0"/>
          <w:marTop w:val="0"/>
          <w:marBottom w:val="0"/>
          <w:divBdr>
            <w:top w:val="none" w:sz="0" w:space="0" w:color="auto"/>
            <w:left w:val="none" w:sz="0" w:space="0" w:color="auto"/>
            <w:bottom w:val="none" w:sz="0" w:space="0" w:color="auto"/>
            <w:right w:val="none" w:sz="0" w:space="0" w:color="auto"/>
          </w:divBdr>
        </w:div>
        <w:div w:id="2064861242">
          <w:marLeft w:val="274"/>
          <w:marRight w:val="0"/>
          <w:marTop w:val="0"/>
          <w:marBottom w:val="0"/>
          <w:divBdr>
            <w:top w:val="none" w:sz="0" w:space="0" w:color="auto"/>
            <w:left w:val="none" w:sz="0" w:space="0" w:color="auto"/>
            <w:bottom w:val="none" w:sz="0" w:space="0" w:color="auto"/>
            <w:right w:val="none" w:sz="0" w:space="0" w:color="auto"/>
          </w:divBdr>
        </w:div>
      </w:divsChild>
    </w:div>
    <w:div w:id="440346381">
      <w:bodyDiv w:val="1"/>
      <w:marLeft w:val="0"/>
      <w:marRight w:val="0"/>
      <w:marTop w:val="0"/>
      <w:marBottom w:val="0"/>
      <w:divBdr>
        <w:top w:val="none" w:sz="0" w:space="0" w:color="auto"/>
        <w:left w:val="none" w:sz="0" w:space="0" w:color="auto"/>
        <w:bottom w:val="none" w:sz="0" w:space="0" w:color="auto"/>
        <w:right w:val="none" w:sz="0" w:space="0" w:color="auto"/>
      </w:divBdr>
    </w:div>
    <w:div w:id="7091122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17</Pages>
  <Words>3391</Words>
  <Characters>19334</Characters>
  <Application>Microsoft Office Word</Application>
  <DocSecurity>0</DocSecurity>
  <Lines>161</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22680</CharactersWithSpaces>
  <SharedDoc>false</SharedDoc>
  <HLinks>
    <vt:vector size="102" baseType="variant">
      <vt:variant>
        <vt:i4>1245233</vt:i4>
      </vt:variant>
      <vt:variant>
        <vt:i4>77</vt:i4>
      </vt:variant>
      <vt:variant>
        <vt:i4>0</vt:i4>
      </vt:variant>
      <vt:variant>
        <vt:i4>5</vt:i4>
      </vt:variant>
      <vt:variant>
        <vt:lpwstr/>
      </vt:variant>
      <vt:variant>
        <vt:lpwstr>_Toc455137374</vt:lpwstr>
      </vt:variant>
      <vt:variant>
        <vt:i4>1245233</vt:i4>
      </vt:variant>
      <vt:variant>
        <vt:i4>71</vt:i4>
      </vt:variant>
      <vt:variant>
        <vt:i4>0</vt:i4>
      </vt:variant>
      <vt:variant>
        <vt:i4>5</vt:i4>
      </vt:variant>
      <vt:variant>
        <vt:lpwstr/>
      </vt:variant>
      <vt:variant>
        <vt:lpwstr>_Toc455137373</vt:lpwstr>
      </vt:variant>
      <vt:variant>
        <vt:i4>1245233</vt:i4>
      </vt:variant>
      <vt:variant>
        <vt:i4>65</vt:i4>
      </vt:variant>
      <vt:variant>
        <vt:i4>0</vt:i4>
      </vt:variant>
      <vt:variant>
        <vt:i4>5</vt:i4>
      </vt:variant>
      <vt:variant>
        <vt:lpwstr/>
      </vt:variant>
      <vt:variant>
        <vt:lpwstr>_Toc455137372</vt:lpwstr>
      </vt:variant>
      <vt:variant>
        <vt:i4>1245233</vt:i4>
      </vt:variant>
      <vt:variant>
        <vt:i4>59</vt:i4>
      </vt:variant>
      <vt:variant>
        <vt:i4>0</vt:i4>
      </vt:variant>
      <vt:variant>
        <vt:i4>5</vt:i4>
      </vt:variant>
      <vt:variant>
        <vt:lpwstr/>
      </vt:variant>
      <vt:variant>
        <vt:lpwstr>_Toc455137372</vt:lpwstr>
      </vt:variant>
      <vt:variant>
        <vt:i4>1245233</vt:i4>
      </vt:variant>
      <vt:variant>
        <vt:i4>53</vt:i4>
      </vt:variant>
      <vt:variant>
        <vt:i4>0</vt:i4>
      </vt:variant>
      <vt:variant>
        <vt:i4>5</vt:i4>
      </vt:variant>
      <vt:variant>
        <vt:lpwstr/>
      </vt:variant>
      <vt:variant>
        <vt:lpwstr>_Toc455137371</vt:lpwstr>
      </vt:variant>
      <vt:variant>
        <vt:i4>1245233</vt:i4>
      </vt:variant>
      <vt:variant>
        <vt:i4>47</vt:i4>
      </vt:variant>
      <vt:variant>
        <vt:i4>0</vt:i4>
      </vt:variant>
      <vt:variant>
        <vt:i4>5</vt:i4>
      </vt:variant>
      <vt:variant>
        <vt:lpwstr/>
      </vt:variant>
      <vt:variant>
        <vt:lpwstr>_Toc455137370</vt:lpwstr>
      </vt:variant>
      <vt:variant>
        <vt:i4>1179697</vt:i4>
      </vt:variant>
      <vt:variant>
        <vt:i4>41</vt:i4>
      </vt:variant>
      <vt:variant>
        <vt:i4>0</vt:i4>
      </vt:variant>
      <vt:variant>
        <vt:i4>5</vt:i4>
      </vt:variant>
      <vt:variant>
        <vt:lpwstr/>
      </vt:variant>
      <vt:variant>
        <vt:lpwstr>_Toc455137369</vt:lpwstr>
      </vt:variant>
      <vt:variant>
        <vt:i4>1179697</vt:i4>
      </vt:variant>
      <vt:variant>
        <vt:i4>38</vt:i4>
      </vt:variant>
      <vt:variant>
        <vt:i4>0</vt:i4>
      </vt:variant>
      <vt:variant>
        <vt:i4>5</vt:i4>
      </vt:variant>
      <vt:variant>
        <vt:lpwstr/>
      </vt:variant>
      <vt:variant>
        <vt:lpwstr>_Toc455137368</vt:lpwstr>
      </vt:variant>
      <vt:variant>
        <vt:i4>1179697</vt:i4>
      </vt:variant>
      <vt:variant>
        <vt:i4>35</vt:i4>
      </vt:variant>
      <vt:variant>
        <vt:i4>0</vt:i4>
      </vt:variant>
      <vt:variant>
        <vt:i4>5</vt:i4>
      </vt:variant>
      <vt:variant>
        <vt:lpwstr/>
      </vt:variant>
      <vt:variant>
        <vt:lpwstr>_Toc455137367</vt:lpwstr>
      </vt:variant>
      <vt:variant>
        <vt:i4>1179697</vt:i4>
      </vt:variant>
      <vt:variant>
        <vt:i4>32</vt:i4>
      </vt:variant>
      <vt:variant>
        <vt:i4>0</vt:i4>
      </vt:variant>
      <vt:variant>
        <vt:i4>5</vt:i4>
      </vt:variant>
      <vt:variant>
        <vt:lpwstr/>
      </vt:variant>
      <vt:variant>
        <vt:lpwstr>_Toc455137366</vt:lpwstr>
      </vt:variant>
      <vt:variant>
        <vt:i4>1179697</vt:i4>
      </vt:variant>
      <vt:variant>
        <vt:i4>29</vt:i4>
      </vt:variant>
      <vt:variant>
        <vt:i4>0</vt:i4>
      </vt:variant>
      <vt:variant>
        <vt:i4>5</vt:i4>
      </vt:variant>
      <vt:variant>
        <vt:lpwstr/>
      </vt:variant>
      <vt:variant>
        <vt:lpwstr>_Toc455137365</vt:lpwstr>
      </vt:variant>
      <vt:variant>
        <vt:i4>1179697</vt:i4>
      </vt:variant>
      <vt:variant>
        <vt:i4>26</vt:i4>
      </vt:variant>
      <vt:variant>
        <vt:i4>0</vt:i4>
      </vt:variant>
      <vt:variant>
        <vt:i4>5</vt:i4>
      </vt:variant>
      <vt:variant>
        <vt:lpwstr/>
      </vt:variant>
      <vt:variant>
        <vt:lpwstr>_Toc455137364</vt:lpwstr>
      </vt:variant>
      <vt:variant>
        <vt:i4>1179697</vt:i4>
      </vt:variant>
      <vt:variant>
        <vt:i4>23</vt:i4>
      </vt:variant>
      <vt:variant>
        <vt:i4>0</vt:i4>
      </vt:variant>
      <vt:variant>
        <vt:i4>5</vt:i4>
      </vt:variant>
      <vt:variant>
        <vt:lpwstr/>
      </vt:variant>
      <vt:variant>
        <vt:lpwstr>_Toc455137363</vt:lpwstr>
      </vt:variant>
      <vt:variant>
        <vt:i4>1179697</vt:i4>
      </vt:variant>
      <vt:variant>
        <vt:i4>20</vt:i4>
      </vt:variant>
      <vt:variant>
        <vt:i4>0</vt:i4>
      </vt:variant>
      <vt:variant>
        <vt:i4>5</vt:i4>
      </vt:variant>
      <vt:variant>
        <vt:lpwstr/>
      </vt:variant>
      <vt:variant>
        <vt:lpwstr>_Toc455137362</vt:lpwstr>
      </vt:variant>
      <vt:variant>
        <vt:i4>1179697</vt:i4>
      </vt:variant>
      <vt:variant>
        <vt:i4>14</vt:i4>
      </vt:variant>
      <vt:variant>
        <vt:i4>0</vt:i4>
      </vt:variant>
      <vt:variant>
        <vt:i4>5</vt:i4>
      </vt:variant>
      <vt:variant>
        <vt:lpwstr/>
      </vt:variant>
      <vt:variant>
        <vt:lpwstr>_Toc455137361</vt:lpwstr>
      </vt:variant>
      <vt:variant>
        <vt:i4>1179697</vt:i4>
      </vt:variant>
      <vt:variant>
        <vt:i4>8</vt:i4>
      </vt:variant>
      <vt:variant>
        <vt:i4>0</vt:i4>
      </vt:variant>
      <vt:variant>
        <vt:i4>5</vt:i4>
      </vt:variant>
      <vt:variant>
        <vt:lpwstr/>
      </vt:variant>
      <vt:variant>
        <vt:lpwstr>_Toc455137360</vt:lpwstr>
      </vt:variant>
      <vt:variant>
        <vt:i4>1114161</vt:i4>
      </vt:variant>
      <vt:variant>
        <vt:i4>2</vt:i4>
      </vt:variant>
      <vt:variant>
        <vt:i4>0</vt:i4>
      </vt:variant>
      <vt:variant>
        <vt:i4>5</vt:i4>
      </vt:variant>
      <vt:variant>
        <vt:lpwstr/>
      </vt:variant>
      <vt:variant>
        <vt:lpwstr>_Toc455137359</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user</cp:lastModifiedBy>
  <cp:revision>2</cp:revision>
  <cp:lastPrinted>2016-06-24T10:04:00Z</cp:lastPrinted>
  <dcterms:created xsi:type="dcterms:W3CDTF">2019-05-17T05:31:00Z</dcterms:created>
  <dcterms:modified xsi:type="dcterms:W3CDTF">2019-05-17T05:31:00Z</dcterms:modified>
</cp:coreProperties>
</file>